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073"/>
      </w:tblGrid>
      <w:tr w:rsidR="00FD0363">
        <w:trPr>
          <w:trHeight w:val="397"/>
        </w:trPr>
        <w:tc>
          <w:tcPr>
            <w:tcW w:w="1276" w:type="dxa"/>
            <w:vAlign w:val="center"/>
          </w:tcPr>
          <w:p w:rsidR="00FD0363" w:rsidRDefault="000F3FC9">
            <w:pPr>
              <w:spacing w:line="360" w:lineRule="auto"/>
            </w:pPr>
            <w:bookmarkStart w:id="0" w:name="_Toc225606394"/>
            <w:bookmarkStart w:id="1" w:name="_Toc227823469"/>
            <w:r>
              <w:rPr>
                <w:rFonts w:hint="eastAsia"/>
              </w:rPr>
              <w:t>文档编号</w:t>
            </w:r>
          </w:p>
        </w:tc>
        <w:tc>
          <w:tcPr>
            <w:tcW w:w="3073" w:type="dxa"/>
            <w:vAlign w:val="center"/>
          </w:tcPr>
          <w:p w:rsidR="00FD0363" w:rsidRDefault="00FD0363">
            <w:pPr>
              <w:spacing w:line="360" w:lineRule="auto"/>
              <w:rPr>
                <w:i/>
              </w:rPr>
            </w:pPr>
          </w:p>
        </w:tc>
      </w:tr>
      <w:tr w:rsidR="00FD0363">
        <w:trPr>
          <w:trHeight w:val="397"/>
        </w:trPr>
        <w:tc>
          <w:tcPr>
            <w:tcW w:w="1276" w:type="dxa"/>
            <w:vAlign w:val="center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版本号</w:t>
            </w:r>
          </w:p>
        </w:tc>
        <w:tc>
          <w:tcPr>
            <w:tcW w:w="3073" w:type="dxa"/>
            <w:vAlign w:val="center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V0.9</w:t>
            </w:r>
          </w:p>
        </w:tc>
      </w:tr>
    </w:tbl>
    <w:p w:rsidR="00FD0363" w:rsidRDefault="000F3FC9">
      <w:pPr>
        <w:tabs>
          <w:tab w:val="left" w:pos="330"/>
        </w:tabs>
        <w:rPr>
          <w:sz w:val="36"/>
        </w:rPr>
      </w:pPr>
      <w:r>
        <w:rPr>
          <w:sz w:val="36"/>
        </w:rPr>
        <w:tab/>
      </w:r>
    </w:p>
    <w:p w:rsidR="00FD0363" w:rsidRDefault="00FD0363">
      <w:pPr>
        <w:tabs>
          <w:tab w:val="left" w:pos="330"/>
        </w:tabs>
        <w:rPr>
          <w:sz w:val="36"/>
        </w:rPr>
      </w:pPr>
    </w:p>
    <w:p w:rsidR="00FD0363" w:rsidRDefault="00FD0363">
      <w:pPr>
        <w:jc w:val="center"/>
        <w:rPr>
          <w:sz w:val="44"/>
          <w:szCs w:val="44"/>
        </w:rPr>
      </w:pPr>
    </w:p>
    <w:p w:rsidR="00FD0363" w:rsidRDefault="000E4C08" w:rsidP="000E4C08">
      <w:pPr>
        <w:jc w:val="center"/>
        <w:rPr>
          <w:sz w:val="32"/>
          <w:u w:val="single"/>
        </w:rPr>
      </w:pPr>
      <w:r w:rsidRPr="000E4C08">
        <w:rPr>
          <w:rFonts w:ascii="黑体" w:eastAsia="黑体" w:cs="Angsana New" w:hint="eastAsia"/>
          <w:b/>
          <w:kern w:val="0"/>
          <w:sz w:val="48"/>
          <w:szCs w:val="48"/>
          <w:lang w:eastAsia="zh-TW" w:bidi="th-TH"/>
        </w:rPr>
        <w:t>失业保险省级统筹信息系统与商业银行系统接口开发规范</w:t>
      </w:r>
    </w:p>
    <w:p w:rsidR="00FD0363" w:rsidRDefault="00FD0363">
      <w:pPr>
        <w:rPr>
          <w:sz w:val="32"/>
          <w:u w:val="single"/>
        </w:rPr>
      </w:pPr>
    </w:p>
    <w:p w:rsidR="00FD0363" w:rsidRDefault="00FD0363">
      <w:pPr>
        <w:rPr>
          <w:sz w:val="32"/>
          <w:u w:val="single"/>
        </w:rPr>
      </w:pPr>
    </w:p>
    <w:p w:rsidR="00FD0363" w:rsidRDefault="00FD0363">
      <w:pPr>
        <w:rPr>
          <w:sz w:val="32"/>
          <w:u w:val="single"/>
        </w:rPr>
      </w:pPr>
    </w:p>
    <w:p w:rsidR="00FD0363" w:rsidRDefault="00FD0363">
      <w:pPr>
        <w:rPr>
          <w:sz w:val="32"/>
          <w:u w:val="single"/>
        </w:rPr>
      </w:pPr>
    </w:p>
    <w:p w:rsidR="00FD0363" w:rsidRDefault="00FD0363">
      <w:pPr>
        <w:rPr>
          <w:sz w:val="3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7"/>
        <w:gridCol w:w="2126"/>
        <w:gridCol w:w="1559"/>
        <w:gridCol w:w="2647"/>
      </w:tblGrid>
      <w:tr w:rsidR="00FD0363">
        <w:trPr>
          <w:jc w:val="center"/>
        </w:trPr>
        <w:tc>
          <w:tcPr>
            <w:tcW w:w="1997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编制部门：</w:t>
            </w:r>
          </w:p>
        </w:tc>
        <w:tc>
          <w:tcPr>
            <w:tcW w:w="6332" w:type="dxa"/>
            <w:gridSpan w:val="3"/>
          </w:tcPr>
          <w:p w:rsidR="00FD0363" w:rsidRDefault="00FD0363">
            <w:pPr>
              <w:spacing w:line="360" w:lineRule="auto"/>
              <w:rPr>
                <w:i/>
                <w:color w:val="548DD4"/>
              </w:rPr>
            </w:pPr>
          </w:p>
        </w:tc>
      </w:tr>
      <w:tr w:rsidR="00FD0363">
        <w:trPr>
          <w:jc w:val="center"/>
        </w:trPr>
        <w:tc>
          <w:tcPr>
            <w:tcW w:w="1997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编制负责人：</w:t>
            </w:r>
          </w:p>
        </w:tc>
        <w:tc>
          <w:tcPr>
            <w:tcW w:w="2126" w:type="dxa"/>
          </w:tcPr>
          <w:p w:rsidR="00FD0363" w:rsidRDefault="00FD0363">
            <w:pPr>
              <w:spacing w:line="360" w:lineRule="auto"/>
            </w:pPr>
          </w:p>
        </w:tc>
        <w:tc>
          <w:tcPr>
            <w:tcW w:w="1559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编制日期：</w:t>
            </w:r>
          </w:p>
        </w:tc>
        <w:tc>
          <w:tcPr>
            <w:tcW w:w="2647" w:type="dxa"/>
          </w:tcPr>
          <w:p w:rsidR="00FD0363" w:rsidRDefault="00FD0363">
            <w:pPr>
              <w:spacing w:line="360" w:lineRule="auto"/>
              <w:rPr>
                <w:i/>
                <w:color w:val="1F497D"/>
              </w:rPr>
            </w:pPr>
          </w:p>
        </w:tc>
      </w:tr>
      <w:tr w:rsidR="00FD0363">
        <w:trPr>
          <w:jc w:val="center"/>
        </w:trPr>
        <w:tc>
          <w:tcPr>
            <w:tcW w:w="1997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校核部门：</w:t>
            </w:r>
          </w:p>
        </w:tc>
        <w:tc>
          <w:tcPr>
            <w:tcW w:w="6332" w:type="dxa"/>
            <w:gridSpan w:val="3"/>
          </w:tcPr>
          <w:p w:rsidR="00FD0363" w:rsidRDefault="00FD0363">
            <w:pPr>
              <w:spacing w:line="360" w:lineRule="auto"/>
              <w:rPr>
                <w:i/>
                <w:color w:val="548DD4"/>
              </w:rPr>
            </w:pPr>
          </w:p>
        </w:tc>
      </w:tr>
      <w:tr w:rsidR="00FD0363">
        <w:trPr>
          <w:jc w:val="center"/>
        </w:trPr>
        <w:tc>
          <w:tcPr>
            <w:tcW w:w="1997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校核负责人：</w:t>
            </w:r>
          </w:p>
        </w:tc>
        <w:tc>
          <w:tcPr>
            <w:tcW w:w="2126" w:type="dxa"/>
          </w:tcPr>
          <w:p w:rsidR="00FD0363" w:rsidRDefault="00FD0363">
            <w:pPr>
              <w:spacing w:line="360" w:lineRule="auto"/>
            </w:pPr>
          </w:p>
        </w:tc>
        <w:tc>
          <w:tcPr>
            <w:tcW w:w="1559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校核日期：</w:t>
            </w:r>
          </w:p>
        </w:tc>
        <w:tc>
          <w:tcPr>
            <w:tcW w:w="2647" w:type="dxa"/>
          </w:tcPr>
          <w:p w:rsidR="00FD0363" w:rsidRDefault="00FD0363">
            <w:pPr>
              <w:spacing w:line="360" w:lineRule="auto"/>
              <w:rPr>
                <w:i/>
                <w:color w:val="1F497D"/>
              </w:rPr>
            </w:pPr>
          </w:p>
        </w:tc>
      </w:tr>
      <w:tr w:rsidR="00FD0363">
        <w:trPr>
          <w:jc w:val="center"/>
        </w:trPr>
        <w:tc>
          <w:tcPr>
            <w:tcW w:w="1997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批准部门：</w:t>
            </w:r>
          </w:p>
        </w:tc>
        <w:tc>
          <w:tcPr>
            <w:tcW w:w="6332" w:type="dxa"/>
            <w:gridSpan w:val="3"/>
          </w:tcPr>
          <w:p w:rsidR="00FD0363" w:rsidRDefault="00FD0363">
            <w:pPr>
              <w:spacing w:line="360" w:lineRule="auto"/>
              <w:rPr>
                <w:i/>
                <w:color w:val="548DD4"/>
              </w:rPr>
            </w:pPr>
          </w:p>
        </w:tc>
      </w:tr>
      <w:tr w:rsidR="00FD0363">
        <w:trPr>
          <w:trHeight w:val="409"/>
          <w:jc w:val="center"/>
        </w:trPr>
        <w:tc>
          <w:tcPr>
            <w:tcW w:w="1997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批准负责人：</w:t>
            </w:r>
          </w:p>
        </w:tc>
        <w:tc>
          <w:tcPr>
            <w:tcW w:w="2126" w:type="dxa"/>
          </w:tcPr>
          <w:p w:rsidR="00FD0363" w:rsidRDefault="00FD0363">
            <w:pPr>
              <w:spacing w:line="360" w:lineRule="auto"/>
            </w:pPr>
          </w:p>
        </w:tc>
        <w:tc>
          <w:tcPr>
            <w:tcW w:w="1559" w:type="dxa"/>
          </w:tcPr>
          <w:p w:rsidR="00FD0363" w:rsidRDefault="000F3FC9">
            <w:pPr>
              <w:spacing w:line="360" w:lineRule="auto"/>
            </w:pPr>
            <w:r>
              <w:rPr>
                <w:rFonts w:hint="eastAsia"/>
              </w:rPr>
              <w:t>批准日期：</w:t>
            </w:r>
          </w:p>
        </w:tc>
        <w:tc>
          <w:tcPr>
            <w:tcW w:w="2647" w:type="dxa"/>
          </w:tcPr>
          <w:p w:rsidR="00FD0363" w:rsidRDefault="00FD0363">
            <w:pPr>
              <w:spacing w:line="360" w:lineRule="auto"/>
              <w:rPr>
                <w:i/>
                <w:color w:val="1F497D"/>
              </w:rPr>
            </w:pPr>
          </w:p>
        </w:tc>
      </w:tr>
    </w:tbl>
    <w:p w:rsidR="00FD0363" w:rsidRDefault="00FD0363">
      <w:pPr>
        <w:rPr>
          <w:rFonts w:ascii="微软雅黑" w:eastAsia="微软雅黑" w:hAnsi="微软雅黑"/>
          <w:b/>
          <w:sz w:val="28"/>
          <w:szCs w:val="28"/>
          <w:lang w:val="fr-FR"/>
        </w:rPr>
      </w:pPr>
    </w:p>
    <w:p w:rsidR="00FD0363" w:rsidRDefault="00FD0363">
      <w:pPr>
        <w:rPr>
          <w:rFonts w:ascii="微软雅黑" w:eastAsia="微软雅黑" w:hAnsi="微软雅黑"/>
          <w:b/>
          <w:sz w:val="28"/>
          <w:szCs w:val="28"/>
          <w:lang w:val="fr-FR"/>
        </w:rPr>
      </w:pPr>
    </w:p>
    <w:p w:rsidR="00FD0363" w:rsidRDefault="00FD0363">
      <w:pPr>
        <w:rPr>
          <w:rFonts w:ascii="微软雅黑" w:eastAsia="微软雅黑" w:hAnsi="微软雅黑"/>
          <w:b/>
          <w:sz w:val="28"/>
          <w:szCs w:val="28"/>
          <w:lang w:val="fr-FR"/>
        </w:rPr>
      </w:pPr>
    </w:p>
    <w:p w:rsidR="00FD0363" w:rsidRDefault="00FD0363">
      <w:pPr>
        <w:rPr>
          <w:rFonts w:ascii="微软雅黑" w:eastAsia="微软雅黑" w:hAnsi="微软雅黑"/>
          <w:b/>
          <w:sz w:val="28"/>
          <w:szCs w:val="28"/>
          <w:lang w:val="fr-FR"/>
        </w:rPr>
      </w:pPr>
    </w:p>
    <w:p w:rsidR="00FD0363" w:rsidRDefault="00FD0363">
      <w:pPr>
        <w:rPr>
          <w:rFonts w:ascii="微软雅黑" w:eastAsia="微软雅黑" w:hAnsi="微软雅黑"/>
          <w:b/>
          <w:sz w:val="28"/>
          <w:szCs w:val="28"/>
          <w:lang w:val="fr-FR"/>
        </w:rPr>
      </w:pPr>
    </w:p>
    <w:p w:rsidR="00FD0363" w:rsidRDefault="00FD0363">
      <w:pPr>
        <w:rPr>
          <w:rFonts w:ascii="微软雅黑" w:eastAsia="微软雅黑" w:hAnsi="微软雅黑" w:hint="eastAsia"/>
          <w:b/>
          <w:sz w:val="28"/>
          <w:szCs w:val="28"/>
          <w:lang w:val="fr-FR"/>
        </w:rPr>
      </w:pPr>
    </w:p>
    <w:p w:rsidR="00801231" w:rsidRDefault="00801231">
      <w:pPr>
        <w:rPr>
          <w:rFonts w:ascii="微软雅黑" w:eastAsia="微软雅黑" w:hAnsi="微软雅黑"/>
          <w:b/>
          <w:sz w:val="28"/>
          <w:szCs w:val="28"/>
          <w:lang w:val="fr-FR"/>
        </w:rPr>
      </w:pPr>
    </w:p>
    <w:p w:rsidR="00FD0363" w:rsidRDefault="000F3FC9">
      <w:pPr>
        <w:rPr>
          <w:rFonts w:ascii="微软雅黑" w:eastAsia="微软雅黑" w:hAnsi="微软雅黑"/>
          <w:b/>
          <w:sz w:val="28"/>
          <w:szCs w:val="28"/>
          <w:lang w:val="fr-FR"/>
        </w:rPr>
      </w:pPr>
      <w:r>
        <w:rPr>
          <w:rFonts w:ascii="微软雅黑" w:eastAsia="微软雅黑" w:hAnsi="微软雅黑" w:hint="eastAsia"/>
          <w:b/>
          <w:sz w:val="28"/>
          <w:szCs w:val="28"/>
          <w:lang w:val="fr-FR"/>
        </w:rPr>
        <w:lastRenderedPageBreak/>
        <w:t>版本变更记录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992"/>
        <w:gridCol w:w="1701"/>
        <w:gridCol w:w="4395"/>
      </w:tblGrid>
      <w:tr w:rsidR="00FD0363">
        <w:trPr>
          <w:cantSplit/>
          <w:trHeight w:val="310"/>
        </w:trPr>
        <w:tc>
          <w:tcPr>
            <w:tcW w:w="1346" w:type="dxa"/>
            <w:shd w:val="clear" w:color="auto" w:fill="A6A6A6"/>
          </w:tcPr>
          <w:p w:rsidR="00FD0363" w:rsidRDefault="000F3FC9">
            <w:pPr>
              <w:pStyle w:val="NormalSimple"/>
              <w:jc w:val="center"/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日期</w:t>
            </w:r>
          </w:p>
        </w:tc>
        <w:tc>
          <w:tcPr>
            <w:tcW w:w="992" w:type="dxa"/>
            <w:shd w:val="clear" w:color="auto" w:fill="A6A6A6"/>
          </w:tcPr>
          <w:p w:rsidR="00FD0363" w:rsidRDefault="000F3FC9">
            <w:pPr>
              <w:pStyle w:val="NormalSimple"/>
              <w:jc w:val="center"/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版本</w:t>
            </w:r>
          </w:p>
        </w:tc>
        <w:tc>
          <w:tcPr>
            <w:tcW w:w="1701" w:type="dxa"/>
            <w:shd w:val="clear" w:color="auto" w:fill="A6A6A6"/>
          </w:tcPr>
          <w:p w:rsidR="00FD0363" w:rsidRDefault="000F3FC9">
            <w:pPr>
              <w:pStyle w:val="NormalSimple"/>
              <w:jc w:val="center"/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变更人</w:t>
            </w:r>
          </w:p>
        </w:tc>
        <w:tc>
          <w:tcPr>
            <w:tcW w:w="4395" w:type="dxa"/>
            <w:shd w:val="clear" w:color="auto" w:fill="A6A6A6"/>
          </w:tcPr>
          <w:p w:rsidR="00FD0363" w:rsidRDefault="000F3FC9">
            <w:pPr>
              <w:pStyle w:val="NormalSimple"/>
              <w:jc w:val="center"/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描述说明</w:t>
            </w:r>
          </w:p>
        </w:tc>
      </w:tr>
      <w:tr w:rsidR="00FD0363">
        <w:trPr>
          <w:cantSplit/>
          <w:trHeight w:val="310"/>
        </w:trPr>
        <w:tc>
          <w:tcPr>
            <w:tcW w:w="1346" w:type="dxa"/>
          </w:tcPr>
          <w:p w:rsidR="00FD0363" w:rsidRDefault="006B2D48">
            <w:pPr>
              <w:pStyle w:val="NormalSimple"/>
              <w:jc w:val="center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20210814</w:t>
            </w:r>
          </w:p>
        </w:tc>
        <w:tc>
          <w:tcPr>
            <w:tcW w:w="992" w:type="dxa"/>
          </w:tcPr>
          <w:p w:rsidR="00FD0363" w:rsidRDefault="006B2D48">
            <w:pPr>
              <w:pStyle w:val="NormalSimple"/>
              <w:jc w:val="center"/>
              <w:rPr>
                <w:szCs w:val="21"/>
                <w:lang w:eastAsia="zh-CN"/>
              </w:rPr>
            </w:pPr>
            <w:r w:rsidRPr="006B2D48">
              <w:rPr>
                <w:szCs w:val="21"/>
                <w:lang w:eastAsia="zh-CN"/>
              </w:rPr>
              <w:t>V0.9</w:t>
            </w:r>
          </w:p>
        </w:tc>
        <w:tc>
          <w:tcPr>
            <w:tcW w:w="1701" w:type="dxa"/>
          </w:tcPr>
          <w:p w:rsidR="00FD0363" w:rsidRDefault="006B2D48">
            <w:pPr>
              <w:pStyle w:val="NormalSimple"/>
              <w:jc w:val="center"/>
              <w:rPr>
                <w:kern w:val="2"/>
                <w:sz w:val="24"/>
                <w:lang w:val="en-US" w:eastAsia="zh-CN"/>
              </w:rPr>
            </w:pPr>
            <w:r>
              <w:rPr>
                <w:rFonts w:hint="eastAsia"/>
                <w:kern w:val="2"/>
                <w:sz w:val="24"/>
                <w:lang w:val="en-US" w:eastAsia="zh-CN"/>
              </w:rPr>
              <w:t>徐庆喜</w:t>
            </w:r>
          </w:p>
        </w:tc>
        <w:tc>
          <w:tcPr>
            <w:tcW w:w="4395" w:type="dxa"/>
          </w:tcPr>
          <w:p w:rsidR="00FD0363" w:rsidRDefault="006B2D48">
            <w:pPr>
              <w:pStyle w:val="NormalSimple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创建文档</w:t>
            </w:r>
          </w:p>
        </w:tc>
      </w:tr>
      <w:tr w:rsidR="00FD0363">
        <w:trPr>
          <w:cantSplit/>
          <w:trHeight w:val="269"/>
        </w:trPr>
        <w:tc>
          <w:tcPr>
            <w:tcW w:w="1346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358"/>
        </w:trPr>
        <w:tc>
          <w:tcPr>
            <w:tcW w:w="1346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277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226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val="en-US" w:eastAsia="zh-CN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329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278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270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rPr>
                <w:szCs w:val="21"/>
                <w:lang w:eastAsia="zh-CN"/>
              </w:rPr>
            </w:pPr>
          </w:p>
        </w:tc>
      </w:tr>
      <w:tr w:rsidR="00FD0363">
        <w:trPr>
          <w:cantSplit/>
          <w:trHeight w:val="316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jc w:val="center"/>
              <w:rPr>
                <w:szCs w:val="21"/>
                <w:lang w:eastAsia="zh-CN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63" w:rsidRDefault="00FD0363">
            <w:pPr>
              <w:pStyle w:val="NormalSimple"/>
              <w:rPr>
                <w:szCs w:val="21"/>
                <w:lang w:eastAsia="zh-CN"/>
              </w:rPr>
            </w:pPr>
          </w:p>
        </w:tc>
      </w:tr>
    </w:tbl>
    <w:p w:rsidR="00FD0363" w:rsidRDefault="00FD0363">
      <w:pPr>
        <w:rPr>
          <w:szCs w:val="21"/>
        </w:rPr>
      </w:pPr>
    </w:p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0F3FC9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lastRenderedPageBreak/>
        <w:t>目录</w:t>
      </w:r>
    </w:p>
    <w:p w:rsidR="005D560D" w:rsidRDefault="000F3FC9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TOC \o "1-3" \h \z \u</w:instrText>
      </w:r>
      <w:r>
        <w:instrText xml:space="preserve"> </w:instrText>
      </w:r>
      <w:r>
        <w:fldChar w:fldCharType="separate"/>
      </w:r>
      <w:hyperlink w:anchor="_Toc79830970" w:history="1">
        <w:r w:rsidR="005D560D" w:rsidRPr="00AA305C">
          <w:rPr>
            <w:rStyle w:val="afe"/>
            <w:rFonts w:ascii="黑体" w:eastAsia="黑体" w:hAnsi="黑体" w:hint="eastAsia"/>
            <w:noProof/>
          </w:rPr>
          <w:t>第一部分</w:t>
        </w:r>
        <w:r w:rsidR="005D560D" w:rsidRPr="00AA305C">
          <w:rPr>
            <w:rStyle w:val="afe"/>
            <w:rFonts w:ascii="黑体" w:eastAsia="黑体" w:hAnsi="黑体"/>
            <w:noProof/>
          </w:rPr>
          <w:t xml:space="preserve"> </w:t>
        </w:r>
        <w:r w:rsidR="005D560D" w:rsidRPr="00AA305C">
          <w:rPr>
            <w:rStyle w:val="afe"/>
            <w:rFonts w:ascii="黑体" w:eastAsia="黑体" w:hAnsi="黑体" w:hint="eastAsia"/>
            <w:noProof/>
          </w:rPr>
          <w:t>总体需求描述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0971" w:history="1">
        <w:r w:rsidR="005D560D" w:rsidRPr="00AA305C">
          <w:rPr>
            <w:rStyle w:val="afe"/>
            <w:rFonts w:ascii="黑体" w:eastAsia="黑体" w:hAnsi="黑体" w:hint="eastAsia"/>
            <w:noProof/>
            <w:kern w:val="44"/>
          </w:rPr>
          <w:t>第1章 规范性引用文件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0972" w:history="1">
        <w:r w:rsidR="005D560D" w:rsidRPr="00AA305C">
          <w:rPr>
            <w:rStyle w:val="afe"/>
            <w:rFonts w:ascii="黑体" w:eastAsia="黑体" w:hAnsi="黑体" w:hint="eastAsia"/>
            <w:noProof/>
            <w:kern w:val="44"/>
          </w:rPr>
          <w:t>第2章 业务术语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0973" w:history="1">
        <w:r w:rsidR="005D560D" w:rsidRPr="00AA305C">
          <w:rPr>
            <w:rStyle w:val="afe"/>
            <w:rFonts w:ascii="黑体" w:eastAsia="黑体" w:hAnsi="黑体" w:hint="eastAsia"/>
            <w:noProof/>
            <w:kern w:val="44"/>
          </w:rPr>
          <w:t>第3章 总体业务概述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74" w:history="1">
        <w:r w:rsidR="005D560D" w:rsidRPr="00AA305C">
          <w:rPr>
            <w:rStyle w:val="afe"/>
            <w:rFonts w:ascii="Times New Roman" w:hAnsi="Times New Roman"/>
            <w:noProof/>
          </w:rPr>
          <w:t>3.1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总体说明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75" w:history="1">
        <w:r w:rsidR="005D560D" w:rsidRPr="00AA305C">
          <w:rPr>
            <w:rStyle w:val="afe"/>
            <w:rFonts w:ascii="Times New Roman" w:hAnsi="Times New Roman"/>
            <w:noProof/>
          </w:rPr>
          <w:t>3.2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适用业务系统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_Toc79830975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76" w:history="1">
        <w:r w:rsidR="005D560D" w:rsidRPr="00AA305C">
          <w:rPr>
            <w:rStyle w:val="afe"/>
            <w:rFonts w:ascii="Times New Roman" w:hAnsi="Times New Roman"/>
            <w:noProof/>
          </w:rPr>
          <w:t>3.3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交易代码列表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_Toc79830976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77" w:history="1">
        <w:r w:rsidR="005D560D" w:rsidRPr="00AA305C">
          <w:rPr>
            <w:rStyle w:val="afe"/>
            <w:rFonts w:ascii="Times New Roman" w:hAnsi="Times New Roman"/>
            <w:noProof/>
          </w:rPr>
          <w:t>3.4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部署方式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_Toc79830977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78" w:history="1">
        <w:r w:rsidR="005D560D" w:rsidRPr="00AA305C">
          <w:rPr>
            <w:rStyle w:val="afe"/>
            <w:rFonts w:ascii="Times New Roman" w:hAnsi="Times New Roman"/>
            <w:noProof/>
          </w:rPr>
          <w:t>3.5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硬件及线路要求建议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_Toc79830978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9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79" w:history="1">
        <w:r w:rsidR="005D560D" w:rsidRPr="00AA305C">
          <w:rPr>
            <w:rStyle w:val="afe"/>
            <w:rFonts w:ascii="Times New Roman" w:hAnsi="Times New Roman"/>
            <w:noProof/>
          </w:rPr>
          <w:t>3.6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交易通信方式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_Toc79830979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9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80" w:history="1">
        <w:r w:rsidR="005D560D" w:rsidRPr="00AA305C">
          <w:rPr>
            <w:rStyle w:val="afe"/>
            <w:rFonts w:ascii="Times New Roman" w:hAnsi="Times New Roman"/>
            <w:noProof/>
          </w:rPr>
          <w:t>3.7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关于线下手工操作说明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9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0981" w:history="1">
        <w:r w:rsidR="005D560D" w:rsidRPr="00AA305C">
          <w:rPr>
            <w:rStyle w:val="afe"/>
            <w:rFonts w:ascii="黑体" w:eastAsia="黑体" w:hAnsi="黑体" w:hint="eastAsia"/>
            <w:noProof/>
            <w:kern w:val="44"/>
          </w:rPr>
          <w:t>第4章 接口设计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82" w:history="1">
        <w:r w:rsidR="005D560D" w:rsidRPr="00AA305C">
          <w:rPr>
            <w:rStyle w:val="afe"/>
            <w:rFonts w:ascii="Times New Roman" w:hAnsi="Times New Roman"/>
            <w:noProof/>
          </w:rPr>
          <w:t>4.1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报文格式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83" w:history="1">
        <w:r w:rsidR="005D560D" w:rsidRPr="00AA305C">
          <w:rPr>
            <w:rStyle w:val="afe"/>
            <w:rFonts w:ascii="Times New Roman" w:hAnsi="Times New Roman"/>
            <w:noProof/>
          </w:rPr>
          <w:t>4.1.1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消息体格式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84" w:history="1">
        <w:r w:rsidR="005D560D" w:rsidRPr="00AA305C">
          <w:rPr>
            <w:rStyle w:val="afe"/>
            <w:rFonts w:ascii="Times New Roman" w:hAnsi="Times New Roman"/>
            <w:noProof/>
          </w:rPr>
          <w:t>4.1.2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消息头格式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11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85" w:history="1">
        <w:r w:rsidR="005D560D" w:rsidRPr="00AA305C">
          <w:rPr>
            <w:rStyle w:val="afe"/>
            <w:rFonts w:ascii="Times New Roman" w:hAnsi="Times New Roman"/>
            <w:noProof/>
          </w:rPr>
          <w:t>4.1.3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示例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_Toc79830985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86" w:history="1">
        <w:r w:rsidR="005D560D" w:rsidRPr="00AA305C">
          <w:rPr>
            <w:rStyle w:val="afe"/>
            <w:rFonts w:ascii="Times New Roman" w:hAnsi="Times New Roman"/>
            <w:noProof/>
          </w:rPr>
          <w:t>4.2</w:t>
        </w:r>
        <w:r w:rsidR="005D560D" w:rsidRPr="00AA305C">
          <w:rPr>
            <w:rStyle w:val="afe"/>
            <w:noProof/>
          </w:rPr>
          <w:t xml:space="preserve"> Socket</w:t>
        </w:r>
        <w:r w:rsidR="005D560D" w:rsidRPr="00AA305C">
          <w:rPr>
            <w:rStyle w:val="afe"/>
            <w:rFonts w:hint="eastAsia"/>
            <w:noProof/>
          </w:rPr>
          <w:t>传输方式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_Toc79830986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13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87" w:history="1">
        <w:r w:rsidR="005D560D" w:rsidRPr="00AA305C">
          <w:rPr>
            <w:rStyle w:val="afe"/>
            <w:rFonts w:ascii="Times New Roman" w:hAnsi="Times New Roman"/>
            <w:noProof/>
          </w:rPr>
          <w:t>4.3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文件名规则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_Toc79830987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13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88" w:history="1">
        <w:r w:rsidR="005D560D" w:rsidRPr="00AA305C">
          <w:rPr>
            <w:rStyle w:val="afe"/>
            <w:rFonts w:ascii="Times New Roman" w:hAnsi="Times New Roman"/>
            <w:noProof/>
          </w:rPr>
          <w:t>4.4</w:t>
        </w:r>
        <w:r w:rsidR="005D560D" w:rsidRPr="00AA305C">
          <w:rPr>
            <w:rStyle w:val="afe"/>
            <w:noProof/>
          </w:rPr>
          <w:t xml:space="preserve"> SFTP</w:t>
        </w:r>
        <w:r w:rsidR="005D560D" w:rsidRPr="00AA305C">
          <w:rPr>
            <w:rStyle w:val="afe"/>
            <w:rFonts w:hint="eastAsia"/>
            <w:noProof/>
          </w:rPr>
          <w:t>文件交互规则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_Toc79830988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14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89" w:history="1">
        <w:r w:rsidR="005D560D" w:rsidRPr="00AA305C">
          <w:rPr>
            <w:rStyle w:val="afe"/>
            <w:rFonts w:ascii="Times New Roman" w:hAnsi="Times New Roman"/>
            <w:noProof/>
          </w:rPr>
          <w:t>4.5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加密算法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_Toc79830989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0990" w:history="1">
        <w:r w:rsidR="005D560D" w:rsidRPr="00AA305C">
          <w:rPr>
            <w:rStyle w:val="afe"/>
            <w:rFonts w:ascii="黑体" w:eastAsia="黑体" w:hAnsi="黑体" w:hint="eastAsia"/>
            <w:noProof/>
          </w:rPr>
          <w:t>第二部分</w:t>
        </w:r>
        <w:r w:rsidR="005D560D" w:rsidRPr="00AA305C">
          <w:rPr>
            <w:rStyle w:val="afe"/>
            <w:rFonts w:ascii="黑体" w:eastAsia="黑体" w:hAnsi="黑体"/>
            <w:noProof/>
          </w:rPr>
          <w:t xml:space="preserve"> </w:t>
        </w:r>
        <w:r w:rsidR="005D560D" w:rsidRPr="00AA305C">
          <w:rPr>
            <w:rStyle w:val="afe"/>
            <w:rFonts w:ascii="黑体" w:eastAsia="黑体" w:hAnsi="黑体" w:hint="eastAsia"/>
            <w:noProof/>
          </w:rPr>
          <w:t>详细需求描述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0991" w:history="1">
        <w:r w:rsidR="005D560D" w:rsidRPr="00AA305C">
          <w:rPr>
            <w:rStyle w:val="afe"/>
            <w:rFonts w:ascii="黑体" w:eastAsia="黑体" w:hAnsi="黑体"/>
            <w:noProof/>
            <w:kern w:val="44"/>
          </w:rPr>
          <w:t>1.</w:t>
        </w:r>
        <w:r w:rsidR="005D560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rFonts w:ascii="黑体" w:eastAsia="黑体" w:hAnsi="黑体" w:hint="eastAsia"/>
            <w:noProof/>
            <w:kern w:val="44"/>
          </w:rPr>
          <w:t>支付业务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92" w:history="1">
        <w:r w:rsidR="005D560D" w:rsidRPr="00AA305C">
          <w:rPr>
            <w:rStyle w:val="afe"/>
            <w:rFonts w:ascii="Times New Roman" w:hAnsi="Times New Roman"/>
            <w:noProof/>
          </w:rPr>
          <w:t>4.6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个人</w:t>
        </w:r>
        <w:r w:rsidR="00356A76">
          <w:rPr>
            <w:rStyle w:val="afe"/>
            <w:rFonts w:hint="eastAsia"/>
            <w:noProof/>
          </w:rPr>
          <w:t>失业保险</w:t>
        </w:r>
        <w:r w:rsidR="005D560D" w:rsidRPr="00AA305C">
          <w:rPr>
            <w:rStyle w:val="afe"/>
            <w:rFonts w:hint="eastAsia"/>
            <w:noProof/>
          </w:rPr>
          <w:t>批量支付（</w:t>
        </w:r>
        <w:r w:rsidR="005D560D" w:rsidRPr="00AA305C">
          <w:rPr>
            <w:rStyle w:val="afe"/>
            <w:noProof/>
          </w:rPr>
          <w:t>512201</w:t>
        </w:r>
        <w:r w:rsidR="005D560D" w:rsidRPr="00AA305C">
          <w:rPr>
            <w:rStyle w:val="afe"/>
            <w:rFonts w:hint="eastAsia"/>
            <w:noProof/>
          </w:rPr>
          <w:t>）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93" w:history="1">
        <w:r w:rsidR="005D560D" w:rsidRPr="00AA305C">
          <w:rPr>
            <w:rStyle w:val="afe"/>
            <w:rFonts w:ascii="Times New Roman" w:hAnsi="Times New Roman"/>
            <w:noProof/>
          </w:rPr>
          <w:t>4.6.1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94" w:history="1">
        <w:r w:rsidR="005D560D" w:rsidRPr="00AA305C">
          <w:rPr>
            <w:rStyle w:val="afe"/>
            <w:rFonts w:ascii="Times New Roman" w:hAnsi="Times New Roman"/>
            <w:noProof/>
          </w:rPr>
          <w:t>4.6.2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18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95" w:history="1">
        <w:r w:rsidR="005D560D" w:rsidRPr="00AA305C">
          <w:rPr>
            <w:rStyle w:val="afe"/>
            <w:rFonts w:ascii="Times New Roman" w:hAnsi="Times New Roman"/>
            <w:noProof/>
          </w:rPr>
          <w:t>4.6.3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_Toc79830995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0996" w:history="1">
        <w:r w:rsidR="005D560D" w:rsidRPr="00AA305C">
          <w:rPr>
            <w:rStyle w:val="afe"/>
            <w:rFonts w:ascii="Times New Roman" w:hAnsi="Times New Roman"/>
            <w:noProof/>
          </w:rPr>
          <w:t>4.7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个人支付回盘（</w:t>
        </w:r>
        <w:r w:rsidR="005D560D" w:rsidRPr="00AA305C">
          <w:rPr>
            <w:rStyle w:val="afe"/>
            <w:noProof/>
          </w:rPr>
          <w:t>512202</w:t>
        </w:r>
        <w:r w:rsidR="005D560D" w:rsidRPr="00AA305C">
          <w:rPr>
            <w:rStyle w:val="afe"/>
            <w:rFonts w:hint="eastAsia"/>
            <w:noProof/>
          </w:rPr>
          <w:t>）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_Toc79830996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97" w:history="1">
        <w:r w:rsidR="005D560D" w:rsidRPr="00AA305C">
          <w:rPr>
            <w:rStyle w:val="afe"/>
            <w:rFonts w:ascii="Times New Roman" w:hAnsi="Times New Roman"/>
            <w:noProof/>
          </w:rPr>
          <w:t>4.7.1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_Toc79830997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98" w:history="1">
        <w:r w:rsidR="005D560D" w:rsidRPr="00AA305C">
          <w:rPr>
            <w:rStyle w:val="afe"/>
            <w:rFonts w:ascii="Times New Roman" w:hAnsi="Times New Roman"/>
            <w:noProof/>
          </w:rPr>
          <w:t>4.7.2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_Toc79830998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0999" w:history="1">
        <w:r w:rsidR="005D560D" w:rsidRPr="00AA305C">
          <w:rPr>
            <w:rStyle w:val="afe"/>
            <w:rFonts w:ascii="Times New Roman" w:hAnsi="Times New Roman"/>
            <w:noProof/>
          </w:rPr>
          <w:t>4.7.3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_Toc79830999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21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00" w:history="1">
        <w:r w:rsidR="005D560D" w:rsidRPr="00AA305C">
          <w:rPr>
            <w:rStyle w:val="afe"/>
            <w:rFonts w:ascii="Times New Roman" w:hAnsi="Times New Roman"/>
            <w:noProof/>
          </w:rPr>
          <w:t>4.8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单位</w:t>
        </w:r>
        <w:r w:rsidR="00356A76">
          <w:rPr>
            <w:rStyle w:val="afe"/>
            <w:rFonts w:hint="eastAsia"/>
            <w:noProof/>
          </w:rPr>
          <w:t>失业保险</w:t>
        </w:r>
        <w:r w:rsidR="005D560D" w:rsidRPr="00AA305C">
          <w:rPr>
            <w:rStyle w:val="afe"/>
            <w:rFonts w:hint="eastAsia"/>
            <w:noProof/>
          </w:rPr>
          <w:t>批量支付（</w:t>
        </w:r>
        <w:r w:rsidR="005D560D" w:rsidRPr="00AA305C">
          <w:rPr>
            <w:rStyle w:val="afe"/>
            <w:noProof/>
          </w:rPr>
          <w:t>522201</w:t>
        </w:r>
        <w:r w:rsidR="005D560D" w:rsidRPr="00AA305C">
          <w:rPr>
            <w:rStyle w:val="afe"/>
            <w:rFonts w:hint="eastAsia"/>
            <w:noProof/>
          </w:rPr>
          <w:t>）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01" w:history="1">
        <w:r w:rsidR="005D560D" w:rsidRPr="00AA305C">
          <w:rPr>
            <w:rStyle w:val="afe"/>
            <w:rFonts w:ascii="Times New Roman" w:hAnsi="Times New Roman"/>
            <w:noProof/>
          </w:rPr>
          <w:t>4.8.1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02" w:history="1">
        <w:r w:rsidR="005D560D" w:rsidRPr="00AA305C">
          <w:rPr>
            <w:rStyle w:val="afe"/>
            <w:rFonts w:ascii="Times New Roman" w:hAnsi="Times New Roman"/>
            <w:noProof/>
          </w:rPr>
          <w:t>4.8.2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03" w:history="1">
        <w:r w:rsidR="005D560D" w:rsidRPr="00AA305C">
          <w:rPr>
            <w:rStyle w:val="afe"/>
            <w:rFonts w:ascii="Times New Roman" w:hAnsi="Times New Roman"/>
            <w:noProof/>
          </w:rPr>
          <w:t>4.8.3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23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04" w:history="1">
        <w:r w:rsidR="005D560D" w:rsidRPr="00AA305C">
          <w:rPr>
            <w:rStyle w:val="afe"/>
            <w:rFonts w:ascii="Times New Roman" w:hAnsi="Times New Roman"/>
            <w:noProof/>
          </w:rPr>
          <w:t>4.9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单位支付回盘（</w:t>
        </w:r>
        <w:r w:rsidR="005D560D" w:rsidRPr="00AA305C">
          <w:rPr>
            <w:rStyle w:val="afe"/>
            <w:noProof/>
          </w:rPr>
          <w:t>522202</w:t>
        </w:r>
        <w:r w:rsidR="005D560D" w:rsidRPr="00AA305C">
          <w:rPr>
            <w:rStyle w:val="afe"/>
            <w:rFonts w:hint="eastAsia"/>
            <w:noProof/>
          </w:rPr>
          <w:t>）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24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05" w:history="1">
        <w:r w:rsidR="005D560D" w:rsidRPr="00AA305C">
          <w:rPr>
            <w:rStyle w:val="afe"/>
            <w:rFonts w:ascii="Times New Roman" w:hAnsi="Times New Roman"/>
            <w:noProof/>
          </w:rPr>
          <w:t>4.9.1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_Toc79831005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24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06" w:history="1">
        <w:r w:rsidR="005D560D" w:rsidRPr="00AA305C">
          <w:rPr>
            <w:rStyle w:val="afe"/>
            <w:rFonts w:ascii="Times New Roman" w:hAnsi="Times New Roman"/>
            <w:noProof/>
          </w:rPr>
          <w:t>4.9.2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_Toc79831006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24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07" w:history="1">
        <w:r w:rsidR="005D560D" w:rsidRPr="00AA305C">
          <w:rPr>
            <w:rStyle w:val="afe"/>
            <w:rFonts w:ascii="Times New Roman" w:hAnsi="Times New Roman"/>
            <w:noProof/>
          </w:rPr>
          <w:t>4.9.3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_Toc79831007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25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1008" w:history="1">
        <w:r w:rsidR="005D560D" w:rsidRPr="00AA305C">
          <w:rPr>
            <w:rStyle w:val="afe"/>
            <w:noProof/>
          </w:rPr>
          <w:t>2</w:t>
        </w:r>
        <w:r w:rsidR="005D560D" w:rsidRPr="00AA305C">
          <w:rPr>
            <w:rStyle w:val="afe"/>
            <w:rFonts w:ascii="黑体" w:eastAsia="黑体" w:hAnsi="黑体" w:hint="eastAsia"/>
            <w:noProof/>
            <w:kern w:val="44"/>
          </w:rPr>
          <w:t>收入业务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_Toc79831008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09" w:history="1">
        <w:r w:rsidR="005D560D" w:rsidRPr="00AA305C">
          <w:rPr>
            <w:rStyle w:val="afe"/>
            <w:rFonts w:ascii="Times New Roman" w:hAnsi="Times New Roman"/>
            <w:noProof/>
          </w:rPr>
          <w:t>4.10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应缴查询</w:t>
        </w:r>
        <w:r w:rsidR="005D560D" w:rsidRPr="00AA305C">
          <w:rPr>
            <w:rStyle w:val="afe"/>
            <w:noProof/>
          </w:rPr>
          <w:t>(622201)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_Toc79831009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0" w:history="1">
        <w:r w:rsidR="005D560D" w:rsidRPr="00AA305C">
          <w:rPr>
            <w:rStyle w:val="afe"/>
            <w:rFonts w:ascii="Times New Roman" w:hAnsi="Times New Roman"/>
            <w:noProof/>
          </w:rPr>
          <w:t>4.10.1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1" w:history="1">
        <w:r w:rsidR="005D560D" w:rsidRPr="00AA305C">
          <w:rPr>
            <w:rStyle w:val="afe"/>
            <w:rFonts w:ascii="Times New Roman" w:hAnsi="Times New Roman"/>
            <w:noProof/>
          </w:rPr>
          <w:t>4.10.2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2" w:history="1">
        <w:r w:rsidR="005D560D" w:rsidRPr="00AA305C">
          <w:rPr>
            <w:rStyle w:val="afe"/>
            <w:rFonts w:ascii="Times New Roman" w:hAnsi="Times New Roman"/>
            <w:noProof/>
          </w:rPr>
          <w:t>4.10.3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13" w:history="1">
        <w:r w:rsidR="005D560D" w:rsidRPr="00AA305C">
          <w:rPr>
            <w:rStyle w:val="afe"/>
            <w:rFonts w:ascii="Times New Roman" w:hAnsi="Times New Roman"/>
            <w:noProof/>
          </w:rPr>
          <w:t>4.11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单笔缴费</w:t>
        </w:r>
        <w:r w:rsidR="005D560D" w:rsidRPr="00AA305C">
          <w:rPr>
            <w:rStyle w:val="afe"/>
            <w:noProof/>
          </w:rPr>
          <w:t>(622202)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4" w:history="1">
        <w:r w:rsidR="005D560D" w:rsidRPr="00AA305C">
          <w:rPr>
            <w:rStyle w:val="afe"/>
            <w:rFonts w:ascii="Times New Roman" w:hAnsi="Times New Roman"/>
            <w:noProof/>
          </w:rPr>
          <w:t>4.11.1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5" w:history="1">
        <w:r w:rsidR="005D560D" w:rsidRPr="00AA305C">
          <w:rPr>
            <w:rStyle w:val="afe"/>
            <w:rFonts w:ascii="Times New Roman" w:hAnsi="Times New Roman"/>
            <w:noProof/>
          </w:rPr>
          <w:t>4.11.2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_Toc79831015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27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6" w:history="1">
        <w:r w:rsidR="005D560D" w:rsidRPr="00AA305C">
          <w:rPr>
            <w:rStyle w:val="afe"/>
            <w:rFonts w:ascii="Times New Roman" w:hAnsi="Times New Roman"/>
            <w:noProof/>
          </w:rPr>
          <w:t>4.11.3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_Toc79831016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17" w:history="1">
        <w:r w:rsidR="005D560D" w:rsidRPr="00AA305C">
          <w:rPr>
            <w:rStyle w:val="afe"/>
            <w:rFonts w:ascii="Times New Roman" w:hAnsi="Times New Roman"/>
            <w:noProof/>
          </w:rPr>
          <w:t>4.12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日终交易核对流水</w:t>
        </w:r>
        <w:r w:rsidR="005D560D" w:rsidRPr="00AA305C">
          <w:rPr>
            <w:rStyle w:val="afe"/>
            <w:noProof/>
          </w:rPr>
          <w:t>(312201)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_Toc79831017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8" w:history="1">
        <w:r w:rsidR="005D560D" w:rsidRPr="00AA305C">
          <w:rPr>
            <w:rStyle w:val="afe"/>
            <w:rFonts w:ascii="Times New Roman" w:hAnsi="Times New Roman"/>
            <w:noProof/>
          </w:rPr>
          <w:t>4.12.1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接口说明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_Toc79831018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28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19" w:history="1">
        <w:r w:rsidR="005D560D" w:rsidRPr="00AA305C">
          <w:rPr>
            <w:rStyle w:val="afe"/>
            <w:rFonts w:ascii="Times New Roman" w:hAnsi="Times New Roman"/>
            <w:noProof/>
          </w:rPr>
          <w:t>4.12.2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详细接口描述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_Toc79831019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29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32"/>
        <w:tabs>
          <w:tab w:val="right" w:leader="dot" w:pos="8296"/>
        </w:tabs>
        <w:rPr>
          <w:rFonts w:asciiTheme="minorHAnsi" w:eastAsiaTheme="minorEastAsia" w:hAnsiTheme="minorHAnsi" w:cstheme="minorBidi"/>
          <w:i w:val="0"/>
          <w:iCs w:val="0"/>
          <w:noProof/>
          <w:sz w:val="21"/>
          <w:szCs w:val="22"/>
        </w:rPr>
      </w:pPr>
      <w:hyperlink w:anchor="_Toc79831020" w:history="1">
        <w:r w:rsidR="005D560D" w:rsidRPr="00AA305C">
          <w:rPr>
            <w:rStyle w:val="afe"/>
            <w:rFonts w:ascii="Times New Roman" w:hAnsi="Times New Roman"/>
            <w:noProof/>
          </w:rPr>
          <w:t>4.12.3</w:t>
        </w:r>
        <w:r w:rsidR="005D560D" w:rsidRPr="00AA305C">
          <w:rPr>
            <w:rStyle w:val="afe"/>
            <w:rFonts w:hint="eastAsia"/>
            <w:noProof/>
          </w:rPr>
          <w:t xml:space="preserve"> </w:t>
        </w:r>
        <w:r w:rsidR="005D560D" w:rsidRPr="00AA305C">
          <w:rPr>
            <w:rStyle w:val="afe"/>
            <w:rFonts w:hint="eastAsia"/>
            <w:noProof/>
          </w:rPr>
          <w:t>接口交易规则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30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1021" w:history="1">
        <w:r w:rsidR="005D560D" w:rsidRPr="00AA305C">
          <w:rPr>
            <w:rStyle w:val="afe"/>
            <w:rFonts w:ascii="黑体" w:eastAsia="黑体" w:hAnsi="黑体" w:hint="eastAsia"/>
            <w:noProof/>
          </w:rPr>
          <w:t>第三部分工作计划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31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hyperlink w:anchor="_Toc79831022" w:history="1">
        <w:r w:rsidR="005D560D" w:rsidRPr="00AA305C">
          <w:rPr>
            <w:rStyle w:val="afe"/>
            <w:rFonts w:ascii="黑体" w:eastAsia="黑体" w:hAnsi="黑体" w:hint="eastAsia"/>
            <w:noProof/>
          </w:rPr>
          <w:t>第四部分</w:t>
        </w:r>
        <w:r w:rsidR="005D560D" w:rsidRPr="00AA305C">
          <w:rPr>
            <w:rStyle w:val="afe"/>
            <w:rFonts w:ascii="黑体" w:eastAsia="黑体" w:hAnsi="黑体"/>
            <w:noProof/>
          </w:rPr>
          <w:t xml:space="preserve"> </w:t>
        </w:r>
        <w:r w:rsidR="005D560D" w:rsidRPr="00AA305C">
          <w:rPr>
            <w:rStyle w:val="afe"/>
            <w:rFonts w:ascii="黑体" w:eastAsia="黑体" w:hAnsi="黑体" w:hint="eastAsia"/>
            <w:noProof/>
          </w:rPr>
          <w:t>附录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3" w:history="1">
        <w:r w:rsidR="005D560D" w:rsidRPr="00AA305C">
          <w:rPr>
            <w:rStyle w:val="afe"/>
            <w:noProof/>
          </w:rPr>
          <w:t>1.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AAE140 </w:t>
        </w:r>
        <w:r w:rsidR="005D560D" w:rsidRPr="00AA305C">
          <w:rPr>
            <w:rStyle w:val="afe"/>
            <w:rFonts w:hint="eastAsia"/>
            <w:noProof/>
          </w:rPr>
          <w:t>参保险种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4" w:history="1">
        <w:r w:rsidR="005D560D" w:rsidRPr="00AA305C">
          <w:rPr>
            <w:rStyle w:val="afe"/>
            <w:noProof/>
          </w:rPr>
          <w:t>2.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AAC058 </w:t>
        </w:r>
        <w:r w:rsidR="005D560D" w:rsidRPr="00AA305C">
          <w:rPr>
            <w:rStyle w:val="afe"/>
            <w:rFonts w:hint="eastAsia"/>
            <w:noProof/>
          </w:rPr>
          <w:t>证件类型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5" w:history="1">
        <w:r w:rsidR="005D560D" w:rsidRPr="00AA305C">
          <w:rPr>
            <w:rStyle w:val="afe"/>
            <w:noProof/>
          </w:rPr>
          <w:t>3.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AAA027 </w:t>
        </w:r>
        <w:r w:rsidR="005D560D" w:rsidRPr="00AA305C">
          <w:rPr>
            <w:rStyle w:val="afe"/>
            <w:rFonts w:hint="eastAsia"/>
            <w:noProof/>
          </w:rPr>
          <w:t>经办区划代码（详见辽宁经办区划表）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_Toc79831025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32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6" w:history="1">
        <w:r w:rsidR="005D560D" w:rsidRPr="00AA305C">
          <w:rPr>
            <w:rStyle w:val="afe"/>
            <w:noProof/>
          </w:rPr>
          <w:t>4.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BIC230 </w:t>
        </w:r>
        <w:r w:rsidR="005D560D" w:rsidRPr="00AA305C">
          <w:rPr>
            <w:rStyle w:val="afe"/>
            <w:rFonts w:hint="eastAsia"/>
            <w:noProof/>
          </w:rPr>
          <w:t>支付类别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_Toc79831026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33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7" w:history="1">
        <w:r w:rsidR="005D560D" w:rsidRPr="00AA305C">
          <w:rPr>
            <w:rStyle w:val="afe"/>
            <w:noProof/>
          </w:rPr>
          <w:t>5.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BankCode </w:t>
        </w:r>
        <w:r w:rsidR="005D560D" w:rsidRPr="00AA305C">
          <w:rPr>
            <w:rStyle w:val="afe"/>
            <w:rFonts w:hint="eastAsia"/>
            <w:noProof/>
          </w:rPr>
          <w:t>银行代码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_Toc79831027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33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8" w:history="1">
        <w:r w:rsidR="005D560D" w:rsidRPr="00AA305C">
          <w:rPr>
            <w:rStyle w:val="afe"/>
            <w:noProof/>
          </w:rPr>
          <w:t>6.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YesNo </w:t>
        </w:r>
        <w:r w:rsidR="005D560D" w:rsidRPr="00AA305C">
          <w:rPr>
            <w:rStyle w:val="afe"/>
            <w:rFonts w:hint="eastAsia"/>
            <w:noProof/>
          </w:rPr>
          <w:t>是否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_Toc79831028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34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29" w:history="1">
        <w:r w:rsidR="005D560D" w:rsidRPr="00AA305C">
          <w:rPr>
            <w:rStyle w:val="afe"/>
            <w:noProof/>
          </w:rPr>
          <w:t>7.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TradeCode </w:t>
        </w:r>
        <w:r w:rsidR="005D560D" w:rsidRPr="00AA305C">
          <w:rPr>
            <w:rStyle w:val="afe"/>
            <w:rFonts w:hint="eastAsia"/>
            <w:noProof/>
          </w:rPr>
          <w:t>交易返回码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_Toc79831029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34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30" w:history="1">
        <w:r w:rsidR="005D560D" w:rsidRPr="00AA305C">
          <w:rPr>
            <w:rStyle w:val="afe"/>
            <w:noProof/>
          </w:rPr>
          <w:t>8.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BusiCode </w:t>
        </w:r>
        <w:r w:rsidR="005D560D" w:rsidRPr="00AA305C">
          <w:rPr>
            <w:rStyle w:val="afe"/>
            <w:rFonts w:hint="eastAsia"/>
            <w:noProof/>
          </w:rPr>
          <w:t>业务返回码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_Toc79831030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35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63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31" w:history="1">
        <w:r w:rsidR="005D560D" w:rsidRPr="00AA305C">
          <w:rPr>
            <w:rStyle w:val="afe"/>
            <w:noProof/>
          </w:rPr>
          <w:t>9.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Domains </w:t>
        </w:r>
        <w:r w:rsidR="005D560D" w:rsidRPr="00AA305C">
          <w:rPr>
            <w:rStyle w:val="afe"/>
            <w:rFonts w:hint="eastAsia"/>
            <w:noProof/>
          </w:rPr>
          <w:t>网络域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_Toc79831031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35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32" w:history="1">
        <w:r w:rsidR="005D560D" w:rsidRPr="00AA305C">
          <w:rPr>
            <w:rStyle w:val="afe"/>
            <w:noProof/>
          </w:rPr>
          <w:t>10.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BusiSystem </w:t>
        </w:r>
        <w:r w:rsidR="005D560D" w:rsidRPr="00AA305C">
          <w:rPr>
            <w:rStyle w:val="afe"/>
            <w:rFonts w:hint="eastAsia"/>
            <w:noProof/>
          </w:rPr>
          <w:t>系统代码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_Toc79831032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33" w:history="1">
        <w:r w:rsidR="005D560D" w:rsidRPr="00AA305C">
          <w:rPr>
            <w:rStyle w:val="afe"/>
            <w:noProof/>
          </w:rPr>
          <w:t>11.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InterBank </w:t>
        </w:r>
        <w:r w:rsidR="005D560D" w:rsidRPr="00AA305C">
          <w:rPr>
            <w:rStyle w:val="afe"/>
            <w:rFonts w:hint="eastAsia"/>
            <w:noProof/>
          </w:rPr>
          <w:t>跨行发放标志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_Toc79831033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36</w:t>
        </w:r>
        <w:r w:rsidR="005D560D">
          <w:rPr>
            <w:noProof/>
            <w:webHidden/>
          </w:rPr>
          <w:fldChar w:fldCharType="end"/>
        </w:r>
      </w:hyperlink>
    </w:p>
    <w:p w:rsidR="005D560D" w:rsidRDefault="004D7C8D">
      <w:pPr>
        <w:pStyle w:val="23"/>
        <w:tabs>
          <w:tab w:val="left" w:pos="840"/>
          <w:tab w:val="right" w:leader="dot" w:pos="8296"/>
        </w:tabs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79831034" w:history="1">
        <w:r w:rsidR="005D560D" w:rsidRPr="00AA305C">
          <w:rPr>
            <w:rStyle w:val="afe"/>
            <w:noProof/>
          </w:rPr>
          <w:t>12.</w:t>
        </w:r>
        <w:r w:rsidR="005D560D">
          <w:rPr>
            <w:rFonts w:asciiTheme="minorHAnsi" w:eastAsiaTheme="minorEastAsia" w:hAnsiTheme="minorHAnsi" w:cstheme="minorBidi"/>
            <w:smallCaps w:val="0"/>
            <w:noProof/>
            <w:sz w:val="21"/>
            <w:szCs w:val="22"/>
          </w:rPr>
          <w:tab/>
        </w:r>
        <w:r w:rsidR="005D560D" w:rsidRPr="00AA305C">
          <w:rPr>
            <w:rStyle w:val="afe"/>
            <w:noProof/>
          </w:rPr>
          <w:t xml:space="preserve">Uncommon </w:t>
        </w:r>
        <w:r w:rsidR="005D560D" w:rsidRPr="00AA305C">
          <w:rPr>
            <w:rStyle w:val="afe"/>
            <w:rFonts w:hint="eastAsia"/>
            <w:noProof/>
          </w:rPr>
          <w:t>校验户名标志</w:t>
        </w:r>
        <w:r w:rsidR="005D560D">
          <w:rPr>
            <w:noProof/>
            <w:webHidden/>
          </w:rPr>
          <w:tab/>
        </w:r>
        <w:r w:rsidR="005D560D">
          <w:rPr>
            <w:noProof/>
            <w:webHidden/>
          </w:rPr>
          <w:fldChar w:fldCharType="begin"/>
        </w:r>
        <w:r w:rsidR="005D560D">
          <w:rPr>
            <w:noProof/>
            <w:webHidden/>
          </w:rPr>
          <w:instrText xml:space="preserve"> PAGEREF _Toc79831034 \h </w:instrText>
        </w:r>
        <w:r w:rsidR="005D560D">
          <w:rPr>
            <w:noProof/>
            <w:webHidden/>
          </w:rPr>
        </w:r>
        <w:r w:rsidR="005D560D">
          <w:rPr>
            <w:noProof/>
            <w:webHidden/>
          </w:rPr>
          <w:fldChar w:fldCharType="separate"/>
        </w:r>
        <w:r w:rsidR="005D560D">
          <w:rPr>
            <w:noProof/>
            <w:webHidden/>
          </w:rPr>
          <w:t>37</w:t>
        </w:r>
        <w:r w:rsidR="005D560D">
          <w:rPr>
            <w:noProof/>
            <w:webHidden/>
          </w:rPr>
          <w:fldChar w:fldCharType="end"/>
        </w:r>
      </w:hyperlink>
    </w:p>
    <w:p w:rsidR="00FD0363" w:rsidRDefault="000F3FC9">
      <w:r>
        <w:fldChar w:fldCharType="end"/>
      </w:r>
    </w:p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FD0363"/>
    <w:p w:rsidR="00FD0363" w:rsidRDefault="000F3FC9">
      <w:pPr>
        <w:pStyle w:val="1"/>
        <w:jc w:val="center"/>
        <w:rPr>
          <w:rFonts w:ascii="黑体" w:eastAsia="黑体" w:hAnsi="黑体"/>
          <w:sz w:val="44"/>
          <w:szCs w:val="44"/>
        </w:rPr>
      </w:pPr>
      <w:bookmarkStart w:id="2" w:name="_Toc434505355"/>
      <w:bookmarkStart w:id="3" w:name="_Toc79830970"/>
      <w:bookmarkEnd w:id="0"/>
      <w:bookmarkEnd w:id="1"/>
      <w:r>
        <w:rPr>
          <w:rFonts w:ascii="黑体" w:eastAsia="黑体" w:hAnsi="黑体" w:hint="eastAsia"/>
          <w:sz w:val="44"/>
          <w:szCs w:val="44"/>
        </w:rPr>
        <w:lastRenderedPageBreak/>
        <w:t>第一部分 总体需求描述</w:t>
      </w:r>
      <w:bookmarkEnd w:id="2"/>
      <w:bookmarkEnd w:id="3"/>
    </w:p>
    <w:p w:rsidR="00FD0363" w:rsidRDefault="000F3FC9">
      <w:pPr>
        <w:pStyle w:val="1"/>
        <w:keepNext/>
        <w:keepLines/>
        <w:pageBreakBefore w:val="0"/>
        <w:widowControl w:val="0"/>
        <w:numPr>
          <w:ilvl w:val="0"/>
          <w:numId w:val="1"/>
        </w:numPr>
        <w:tabs>
          <w:tab w:val="left" w:pos="432"/>
        </w:tabs>
        <w:autoSpaceDE/>
        <w:autoSpaceDN/>
        <w:spacing w:before="340" w:after="330" w:line="480" w:lineRule="auto"/>
        <w:ind w:left="432" w:hanging="432"/>
        <w:jc w:val="both"/>
        <w:rPr>
          <w:rFonts w:ascii="黑体" w:eastAsia="黑体" w:hAnsi="黑体"/>
          <w:kern w:val="44"/>
          <w:szCs w:val="36"/>
        </w:rPr>
      </w:pPr>
      <w:bookmarkStart w:id="4" w:name="_Toc323100020"/>
      <w:bookmarkStart w:id="5" w:name="_Toc322634373"/>
      <w:bookmarkStart w:id="6" w:name="_Toc323389086"/>
      <w:bookmarkStart w:id="7" w:name="_Toc335898992"/>
      <w:bookmarkStart w:id="8" w:name="_Toc323081481"/>
      <w:bookmarkStart w:id="9" w:name="_Toc323100572"/>
      <w:bookmarkStart w:id="10" w:name="_Toc517975925"/>
      <w:bookmarkStart w:id="11" w:name="_Toc322634320"/>
      <w:bookmarkStart w:id="12" w:name="_Toc322636096"/>
      <w:bookmarkStart w:id="13" w:name="_Toc79830971"/>
      <w:r>
        <w:rPr>
          <w:rFonts w:ascii="黑体" w:eastAsia="黑体" w:hAnsi="黑体"/>
          <w:kern w:val="44"/>
          <w:szCs w:val="36"/>
        </w:rPr>
        <w:t>规范性引用文件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FD0363" w:rsidRDefault="00356A7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失业保险</w:t>
      </w:r>
      <w:r w:rsidR="000F3FC9">
        <w:rPr>
          <w:rFonts w:ascii="宋体" w:hAnsi="宋体" w:hint="eastAsia"/>
          <w:szCs w:val="21"/>
        </w:rPr>
        <w:t>信息</w:t>
      </w:r>
      <w:bookmarkStart w:id="14" w:name="_GoBack"/>
      <w:bookmarkEnd w:id="14"/>
      <w:r w:rsidR="000F3FC9">
        <w:rPr>
          <w:rFonts w:ascii="宋体" w:hAnsi="宋体" w:hint="eastAsia"/>
          <w:szCs w:val="21"/>
        </w:rPr>
        <w:t>系统与商业银行系统接口设计规范</w:t>
      </w:r>
    </w:p>
    <w:p w:rsidR="00FD0363" w:rsidRDefault="00356A7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失业保险</w:t>
      </w:r>
      <w:r w:rsidR="000F3FC9">
        <w:rPr>
          <w:rFonts w:ascii="宋体" w:hAnsi="宋体" w:hint="eastAsia"/>
          <w:szCs w:val="21"/>
        </w:rPr>
        <w:t>信息系统与商业银行系统接口开发规范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LD/T 92-2013  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信息系统指标集与代码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ISO-20022    金融服务金融业通用报文方案</w:t>
      </w:r>
    </w:p>
    <w:p w:rsidR="00FD0363" w:rsidRDefault="000F3FC9">
      <w:pPr>
        <w:pStyle w:val="1"/>
        <w:keepNext/>
        <w:keepLines/>
        <w:pageBreakBefore w:val="0"/>
        <w:widowControl w:val="0"/>
        <w:numPr>
          <w:ilvl w:val="0"/>
          <w:numId w:val="1"/>
        </w:numPr>
        <w:tabs>
          <w:tab w:val="left" w:pos="432"/>
        </w:tabs>
        <w:autoSpaceDE/>
        <w:autoSpaceDN/>
        <w:spacing w:before="340" w:after="330" w:line="480" w:lineRule="auto"/>
        <w:ind w:left="432" w:hanging="432"/>
        <w:jc w:val="both"/>
        <w:rPr>
          <w:rFonts w:ascii="黑体" w:eastAsia="黑体" w:hAnsi="黑体"/>
          <w:kern w:val="44"/>
          <w:szCs w:val="36"/>
        </w:rPr>
      </w:pPr>
      <w:bookmarkStart w:id="15" w:name="_Toc434505357"/>
      <w:bookmarkStart w:id="16" w:name="_Toc79830972"/>
      <w:r>
        <w:rPr>
          <w:rFonts w:ascii="黑体" w:eastAsia="黑体" w:hAnsi="黑体" w:hint="eastAsia"/>
          <w:kern w:val="44"/>
          <w:szCs w:val="36"/>
        </w:rPr>
        <w:t>业务术语</w:t>
      </w:r>
      <w:bookmarkEnd w:id="15"/>
      <w:bookmarkEnd w:id="16"/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下列术语和定义适用于本标准：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（1）元素(Element)：代表一个数据域。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（2）业务组件(BusinessComponents)：消息中具有一定业务相关的数据域集合，主要用于更直观描述消息的业务含义。一个业务要素可能由多个元素构成。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）公民身份号码（身份证号）规则：如果证件类型选择居民身份证，则允许输入18位的公民身份号码（身份证号），公民身份号码（身份证号）的数字采用英文半角数字，如果校验位为X则为大写的半角英文X。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）个人编号：指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信息系统中用于标识参保对象身份的唯一编码。</w:t>
      </w:r>
    </w:p>
    <w:p w:rsidR="00FD0363" w:rsidRDefault="000F3FC9">
      <w:pPr>
        <w:pStyle w:val="1"/>
        <w:keepNext/>
        <w:keepLines/>
        <w:pageBreakBefore w:val="0"/>
        <w:widowControl w:val="0"/>
        <w:numPr>
          <w:ilvl w:val="0"/>
          <w:numId w:val="1"/>
        </w:numPr>
        <w:tabs>
          <w:tab w:val="left" w:pos="432"/>
        </w:tabs>
        <w:autoSpaceDE/>
        <w:autoSpaceDN/>
        <w:spacing w:before="340" w:after="330" w:line="480" w:lineRule="auto"/>
        <w:ind w:left="432" w:hanging="432"/>
        <w:jc w:val="both"/>
        <w:rPr>
          <w:rFonts w:ascii="黑体" w:eastAsia="黑体" w:hAnsi="黑体"/>
          <w:kern w:val="44"/>
          <w:szCs w:val="36"/>
        </w:rPr>
      </w:pPr>
      <w:bookmarkStart w:id="17" w:name="_Toc434505358"/>
      <w:bookmarkStart w:id="18" w:name="_Toc79830973"/>
      <w:r>
        <w:rPr>
          <w:rFonts w:ascii="黑体" w:eastAsia="黑体" w:hAnsi="黑体" w:hint="eastAsia"/>
          <w:kern w:val="44"/>
          <w:szCs w:val="36"/>
        </w:rPr>
        <w:t>总体业务概述</w:t>
      </w:r>
      <w:bookmarkEnd w:id="17"/>
      <w:bookmarkEnd w:id="18"/>
    </w:p>
    <w:p w:rsidR="00FD0363" w:rsidRDefault="000F3FC9">
      <w:pPr>
        <w:pStyle w:val="20"/>
      </w:pPr>
      <w:bookmarkStart w:id="19" w:name="_Toc434505359"/>
      <w:bookmarkStart w:id="20" w:name="_Toc79830974"/>
      <w:r>
        <w:rPr>
          <w:rFonts w:hint="eastAsia"/>
        </w:rPr>
        <w:t>总体</w:t>
      </w:r>
      <w:bookmarkEnd w:id="19"/>
      <w:r>
        <w:rPr>
          <w:rFonts w:hint="eastAsia"/>
        </w:rPr>
        <w:t>说明</w:t>
      </w:r>
      <w:bookmarkEnd w:id="20"/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本文以《附件1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信息系统与商业银行系统接口设计规范-180723-接受修订.doc》为依据，是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系统与数据交互服务平台、商业银行系统对接时的技术文档。</w:t>
      </w:r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本</w:t>
      </w:r>
      <w:r>
        <w:rPr>
          <w:rFonts w:ascii="宋体" w:hAnsi="宋体" w:hint="eastAsia"/>
          <w:szCs w:val="21"/>
        </w:rPr>
        <w:t>文规定了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信息系统与商业银行系统交互的交易方式、报文格式、数据项目等。</w:t>
      </w:r>
    </w:p>
    <w:p w:rsidR="00FD0363" w:rsidRDefault="000F3FC9">
      <w:pPr>
        <w:pStyle w:val="20"/>
      </w:pPr>
      <w:bookmarkStart w:id="21" w:name="_Toc79830975"/>
      <w:proofErr w:type="gramStart"/>
      <w:r>
        <w:rPr>
          <w:rFonts w:hint="eastAsia"/>
        </w:rPr>
        <w:t>适用业务</w:t>
      </w:r>
      <w:proofErr w:type="gramEnd"/>
      <w:r>
        <w:rPr>
          <w:rFonts w:hint="eastAsia"/>
        </w:rPr>
        <w:t>系统</w:t>
      </w:r>
      <w:bookmarkEnd w:id="21"/>
    </w:p>
    <w:p w:rsidR="00FD0363" w:rsidRDefault="000F3FC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全省</w:t>
      </w:r>
      <w:r w:rsidR="005D3BBD">
        <w:rPr>
          <w:rFonts w:ascii="宋体" w:hAnsi="宋体" w:hint="eastAsia"/>
          <w:szCs w:val="21"/>
        </w:rPr>
        <w:t>失业</w:t>
      </w:r>
      <w:r>
        <w:rPr>
          <w:rFonts w:ascii="宋体" w:hAnsi="宋体"/>
          <w:szCs w:val="21"/>
        </w:rPr>
        <w:t>保险系统</w:t>
      </w:r>
    </w:p>
    <w:p w:rsidR="00FD0363" w:rsidRDefault="000F3FC9">
      <w:pPr>
        <w:pStyle w:val="20"/>
      </w:pPr>
      <w:bookmarkStart w:id="22" w:name="_Toc79830976"/>
      <w:r>
        <w:rPr>
          <w:rFonts w:hint="eastAsia"/>
        </w:rPr>
        <w:lastRenderedPageBreak/>
        <w:t>交易代码列表</w:t>
      </w:r>
      <w:bookmarkEnd w:id="22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3736"/>
      </w:tblGrid>
      <w:tr w:rsidR="00FD0363" w:rsidTr="00536BEF">
        <w:tc>
          <w:tcPr>
            <w:tcW w:w="675" w:type="dxa"/>
            <w:shd w:val="clear" w:color="auto" w:fill="BFBFBF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4111" w:type="dxa"/>
            <w:shd w:val="clear" w:color="auto" w:fill="BFBFBF"/>
          </w:tcPr>
          <w:p w:rsidR="00FD0363" w:rsidRDefault="000F3FC9">
            <w:pPr>
              <w:spacing w:line="360" w:lineRule="auto"/>
              <w:ind w:right="420"/>
              <w:rPr>
                <w:b/>
              </w:rPr>
            </w:pPr>
            <w:r>
              <w:rPr>
                <w:rFonts w:hint="eastAsia"/>
                <w:b/>
              </w:rPr>
              <w:t>交易代码名称</w:t>
            </w:r>
          </w:p>
        </w:tc>
        <w:tc>
          <w:tcPr>
            <w:tcW w:w="3736" w:type="dxa"/>
            <w:shd w:val="clear" w:color="auto" w:fill="BFBFBF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交易代码编号</w:t>
            </w:r>
          </w:p>
        </w:tc>
      </w:tr>
      <w:tr w:rsidR="00FD0363" w:rsidTr="00536BEF">
        <w:tc>
          <w:tcPr>
            <w:tcW w:w="675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11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  <w:r w:rsidR="00356A76">
              <w:rPr>
                <w:rFonts w:hint="eastAsia"/>
                <w:szCs w:val="21"/>
              </w:rPr>
              <w:t>失业保险</w:t>
            </w:r>
            <w:r>
              <w:rPr>
                <w:rFonts w:hint="eastAsia"/>
                <w:szCs w:val="21"/>
              </w:rPr>
              <w:t>批量支付</w:t>
            </w:r>
          </w:p>
        </w:tc>
        <w:tc>
          <w:tcPr>
            <w:tcW w:w="373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12201</w:t>
            </w:r>
          </w:p>
        </w:tc>
      </w:tr>
      <w:tr w:rsidR="00FD0363" w:rsidTr="00536BEF">
        <w:tc>
          <w:tcPr>
            <w:tcW w:w="675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11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个人支付回盘</w:t>
            </w:r>
          </w:p>
        </w:tc>
        <w:tc>
          <w:tcPr>
            <w:tcW w:w="373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  <w:r>
              <w:rPr>
                <w:szCs w:val="21"/>
              </w:rPr>
              <w:t>2202</w:t>
            </w:r>
          </w:p>
        </w:tc>
      </w:tr>
      <w:tr w:rsidR="00FD0363" w:rsidTr="00536BEF">
        <w:tc>
          <w:tcPr>
            <w:tcW w:w="675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11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  <w:r w:rsidR="00356A76">
              <w:rPr>
                <w:rFonts w:hint="eastAsia"/>
                <w:szCs w:val="21"/>
              </w:rPr>
              <w:t>失业保险</w:t>
            </w:r>
            <w:r>
              <w:rPr>
                <w:rFonts w:hint="eastAsia"/>
                <w:szCs w:val="21"/>
              </w:rPr>
              <w:t>批量支付</w:t>
            </w:r>
          </w:p>
        </w:tc>
        <w:tc>
          <w:tcPr>
            <w:tcW w:w="373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52</w:t>
            </w:r>
            <w:r>
              <w:rPr>
                <w:szCs w:val="21"/>
              </w:rPr>
              <w:t>220</w:t>
            </w:r>
            <w:r>
              <w:rPr>
                <w:rFonts w:hint="eastAsia"/>
                <w:szCs w:val="21"/>
              </w:rPr>
              <w:t>1</w:t>
            </w:r>
          </w:p>
        </w:tc>
      </w:tr>
      <w:tr w:rsidR="00FD0363" w:rsidTr="00536BEF">
        <w:tc>
          <w:tcPr>
            <w:tcW w:w="675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11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单位支付回盘</w:t>
            </w:r>
          </w:p>
        </w:tc>
        <w:tc>
          <w:tcPr>
            <w:tcW w:w="373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52</w:t>
            </w:r>
            <w:r>
              <w:rPr>
                <w:szCs w:val="21"/>
              </w:rPr>
              <w:t>220</w:t>
            </w:r>
            <w:r>
              <w:rPr>
                <w:rFonts w:hint="eastAsia"/>
                <w:szCs w:val="21"/>
              </w:rPr>
              <w:t>2</w:t>
            </w:r>
          </w:p>
        </w:tc>
      </w:tr>
      <w:tr w:rsidR="00D71E16" w:rsidTr="00536BEF">
        <w:tc>
          <w:tcPr>
            <w:tcW w:w="675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111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应缴查询</w:t>
            </w:r>
          </w:p>
        </w:tc>
        <w:tc>
          <w:tcPr>
            <w:tcW w:w="3736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22201</w:t>
            </w:r>
          </w:p>
        </w:tc>
      </w:tr>
      <w:tr w:rsidR="00D71E16" w:rsidTr="00536BEF">
        <w:tc>
          <w:tcPr>
            <w:tcW w:w="675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111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单笔缴费</w:t>
            </w:r>
          </w:p>
        </w:tc>
        <w:tc>
          <w:tcPr>
            <w:tcW w:w="3736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szCs w:val="21"/>
              </w:rPr>
              <w:t>622202</w:t>
            </w:r>
          </w:p>
        </w:tc>
      </w:tr>
      <w:tr w:rsidR="00D71E16" w:rsidTr="00536BEF">
        <w:tc>
          <w:tcPr>
            <w:tcW w:w="675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111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日</w:t>
            </w:r>
            <w:proofErr w:type="gramStart"/>
            <w:r>
              <w:rPr>
                <w:rFonts w:hint="eastAsia"/>
                <w:szCs w:val="21"/>
              </w:rPr>
              <w:t>终交易</w:t>
            </w:r>
            <w:proofErr w:type="gramEnd"/>
            <w:r>
              <w:rPr>
                <w:rFonts w:hint="eastAsia"/>
                <w:szCs w:val="21"/>
              </w:rPr>
              <w:t>核对流水</w:t>
            </w:r>
          </w:p>
        </w:tc>
        <w:tc>
          <w:tcPr>
            <w:tcW w:w="3736" w:type="dxa"/>
          </w:tcPr>
          <w:p w:rsidR="00D71E16" w:rsidRDefault="00D1698A">
            <w:pPr>
              <w:rPr>
                <w:szCs w:val="21"/>
              </w:rPr>
            </w:pPr>
            <w:r>
              <w:rPr>
                <w:szCs w:val="21"/>
              </w:rPr>
              <w:t>312201</w:t>
            </w:r>
          </w:p>
        </w:tc>
      </w:tr>
      <w:tr w:rsidR="00D71E16" w:rsidTr="00536BEF">
        <w:tc>
          <w:tcPr>
            <w:tcW w:w="675" w:type="dxa"/>
          </w:tcPr>
          <w:p w:rsidR="00D71E16" w:rsidRDefault="00D71E16">
            <w:pPr>
              <w:rPr>
                <w:szCs w:val="21"/>
              </w:rPr>
            </w:pPr>
          </w:p>
        </w:tc>
        <w:tc>
          <w:tcPr>
            <w:tcW w:w="4111" w:type="dxa"/>
          </w:tcPr>
          <w:p w:rsidR="00D71E16" w:rsidRDefault="00D71E16">
            <w:pPr>
              <w:rPr>
                <w:szCs w:val="21"/>
              </w:rPr>
            </w:pPr>
          </w:p>
        </w:tc>
        <w:tc>
          <w:tcPr>
            <w:tcW w:w="3736" w:type="dxa"/>
          </w:tcPr>
          <w:p w:rsidR="00D71E16" w:rsidRDefault="00D71E16">
            <w:pPr>
              <w:rPr>
                <w:szCs w:val="21"/>
              </w:rPr>
            </w:pPr>
          </w:p>
        </w:tc>
      </w:tr>
    </w:tbl>
    <w:p w:rsidR="00FD0363" w:rsidRDefault="000F3FC9">
      <w:pPr>
        <w:pStyle w:val="20"/>
        <w:widowControl/>
        <w:tabs>
          <w:tab w:val="left" w:pos="567"/>
        </w:tabs>
        <w:spacing w:before="260" w:after="260"/>
        <w:ind w:left="567" w:hanging="567"/>
        <w:jc w:val="left"/>
      </w:pPr>
      <w:bookmarkStart w:id="23" w:name="_Toc79830977"/>
      <w:r>
        <w:rPr>
          <w:rFonts w:hint="eastAsia"/>
        </w:rPr>
        <w:lastRenderedPageBreak/>
        <w:t>部署方式</w:t>
      </w:r>
      <w:bookmarkEnd w:id="23"/>
    </w:p>
    <w:p w:rsidR="00FD0363" w:rsidRDefault="000F3FC9">
      <w:pPr>
        <w:spacing w:line="360" w:lineRule="auto"/>
      </w:pPr>
      <w:r>
        <w:rPr>
          <w:noProof/>
        </w:rPr>
        <w:drawing>
          <wp:inline distT="0" distB="0" distL="0" distR="0" wp14:anchorId="3D4A1AE4" wp14:editId="5EF6771D">
            <wp:extent cx="4954270" cy="7806690"/>
            <wp:effectExtent l="0" t="0" r="0" b="3810"/>
            <wp:docPr id="2" name="图片 2" descr="sss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ssss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780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363" w:rsidRDefault="000F3FC9">
      <w:pPr>
        <w:spacing w:line="360" w:lineRule="auto"/>
      </w:pPr>
      <w:r>
        <w:rPr>
          <w:rFonts w:hint="eastAsia"/>
        </w:rPr>
        <w:t>在银行</w:t>
      </w:r>
      <w:r>
        <w:t>前置机</w:t>
      </w:r>
      <w:r>
        <w:rPr>
          <w:rFonts w:hint="eastAsia"/>
        </w:rPr>
        <w:t>搭建</w:t>
      </w:r>
      <w:r>
        <w:t>SFTP</w:t>
      </w:r>
      <w:r>
        <w:t>及接收发送</w:t>
      </w:r>
      <w:r>
        <w:t>SOCKET</w:t>
      </w:r>
      <w:r>
        <w:t>消息服务器</w:t>
      </w:r>
      <w:r>
        <w:rPr>
          <w:rFonts w:hint="eastAsia"/>
        </w:rPr>
        <w:t>。</w:t>
      </w:r>
    </w:p>
    <w:p w:rsidR="00FD0363" w:rsidRDefault="000F3FC9">
      <w:pPr>
        <w:pStyle w:val="20"/>
        <w:widowControl/>
        <w:tabs>
          <w:tab w:val="left" w:pos="567"/>
        </w:tabs>
        <w:spacing w:before="260" w:after="260"/>
        <w:ind w:left="567" w:hanging="567"/>
        <w:jc w:val="left"/>
      </w:pPr>
      <w:bookmarkStart w:id="24" w:name="_Toc79830978"/>
      <w:r>
        <w:rPr>
          <w:rFonts w:hint="eastAsia"/>
        </w:rPr>
        <w:lastRenderedPageBreak/>
        <w:t>硬件及线路要求建议</w:t>
      </w:r>
      <w:bookmarkEnd w:id="2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2410"/>
        <w:gridCol w:w="1701"/>
      </w:tblGrid>
      <w:tr w:rsidR="00FD03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软件名称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安装目录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配置要求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说明</w:t>
            </w:r>
          </w:p>
        </w:tc>
      </w:tr>
      <w:tr w:rsidR="00FD0363">
        <w:tc>
          <w:tcPr>
            <w:tcW w:w="1134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银社</w:t>
            </w:r>
            <w:r>
              <w:rPr>
                <w:rFonts w:ascii="宋体" w:hAnsi="宋体"/>
                <w:szCs w:val="21"/>
              </w:rPr>
              <w:t>平台</w:t>
            </w:r>
            <w:proofErr w:type="gramEnd"/>
            <w:r>
              <w:rPr>
                <w:rFonts w:ascii="宋体" w:hAnsi="宋体"/>
                <w:szCs w:val="21"/>
              </w:rPr>
              <w:t>公共网关</w:t>
            </w:r>
          </w:p>
        </w:tc>
        <w:tc>
          <w:tcPr>
            <w:tcW w:w="2977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/mule/mule-standalone-3.6.1</w:t>
            </w:r>
          </w:p>
        </w:tc>
        <w:tc>
          <w:tcPr>
            <w:tcW w:w="2410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Cpu8核，内存8g，磁盘100g以上。</w:t>
            </w:r>
            <w:r>
              <w:rPr>
                <w:rFonts w:ascii="宋体" w:hAnsi="宋体"/>
                <w:szCs w:val="21"/>
              </w:rPr>
              <w:br/>
            </w:r>
            <w:r>
              <w:rPr>
                <w:rFonts w:ascii="宋体" w:hAnsi="宋体" w:hint="eastAsia"/>
                <w:szCs w:val="21"/>
              </w:rPr>
              <w:t>操作系统Redhat6.8</w:t>
            </w:r>
          </w:p>
        </w:tc>
        <w:tc>
          <w:tcPr>
            <w:tcW w:w="1701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需安装</w:t>
            </w:r>
            <w:r>
              <w:rPr>
                <w:rFonts w:ascii="宋体" w:hAnsi="宋体"/>
                <w:szCs w:val="21"/>
              </w:rPr>
              <w:t>JDK1.</w:t>
            </w:r>
            <w:ins w:id="25" w:author="Neusoft" w:date="2019-11-02T12:09:00Z">
              <w:r>
                <w:rPr>
                  <w:rFonts w:ascii="宋体" w:hAnsi="宋体"/>
                  <w:szCs w:val="21"/>
                </w:rPr>
                <w:t>8</w:t>
              </w:r>
            </w:ins>
          </w:p>
        </w:tc>
      </w:tr>
      <w:tr w:rsidR="00FD0363">
        <w:tc>
          <w:tcPr>
            <w:tcW w:w="1134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银行SFTP</w:t>
            </w:r>
            <w:r>
              <w:rPr>
                <w:rFonts w:ascii="宋体" w:hAnsi="宋体"/>
                <w:szCs w:val="21"/>
              </w:rPr>
              <w:t>服务器</w:t>
            </w:r>
          </w:p>
        </w:tc>
        <w:tc>
          <w:tcPr>
            <w:tcW w:w="2977" w:type="dxa"/>
          </w:tcPr>
          <w:p w:rsidR="00FD0363" w:rsidRDefault="00FD036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(1)Cpu无要求，内存无要求，存储空间1T</w:t>
            </w:r>
          </w:p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(2)操作系统Redhat6.8</w:t>
            </w:r>
          </w:p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(3)网络安全方面需要对省</w:t>
            </w:r>
            <w:r w:rsidR="00356A76">
              <w:rPr>
                <w:rFonts w:ascii="宋体" w:hAnsi="宋体" w:hint="eastAsia"/>
                <w:szCs w:val="21"/>
              </w:rPr>
              <w:t>失业保险</w:t>
            </w:r>
            <w:r>
              <w:rPr>
                <w:rFonts w:ascii="宋体" w:hAnsi="宋体" w:hint="eastAsia"/>
                <w:szCs w:val="21"/>
              </w:rPr>
              <w:t>开放ssh的22端口或专用端口</w:t>
            </w:r>
          </w:p>
          <w:p w:rsidR="00FD0363" w:rsidRDefault="00FD036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FD0363" w:rsidRDefault="000F3FC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存储空间使用本地磁盘</w:t>
            </w:r>
          </w:p>
        </w:tc>
      </w:tr>
    </w:tbl>
    <w:p w:rsidR="00FD0363" w:rsidRDefault="000F3FC9">
      <w:pPr>
        <w:pStyle w:val="a6"/>
        <w:ind w:firstLine="0"/>
        <w:jc w:val="left"/>
        <w:rPr>
          <w:szCs w:val="21"/>
        </w:rPr>
      </w:pPr>
      <w:r>
        <w:rPr>
          <w:rFonts w:hint="eastAsia"/>
          <w:szCs w:val="21"/>
        </w:rPr>
        <w:t>线路带宽建议</w:t>
      </w:r>
      <w:r>
        <w:rPr>
          <w:rFonts w:hint="eastAsia"/>
          <w:szCs w:val="21"/>
        </w:rPr>
        <w:t>4</w:t>
      </w:r>
      <w:r>
        <w:rPr>
          <w:szCs w:val="21"/>
        </w:rPr>
        <w:t>M</w:t>
      </w:r>
      <w:r>
        <w:rPr>
          <w:szCs w:val="21"/>
        </w:rPr>
        <w:t>以上。</w:t>
      </w:r>
    </w:p>
    <w:p w:rsidR="00FD0363" w:rsidRDefault="000F3FC9">
      <w:pPr>
        <w:pStyle w:val="20"/>
        <w:widowControl/>
        <w:tabs>
          <w:tab w:val="left" w:pos="567"/>
        </w:tabs>
        <w:spacing w:before="260" w:after="260"/>
        <w:ind w:left="567" w:hanging="567"/>
        <w:jc w:val="left"/>
      </w:pPr>
      <w:bookmarkStart w:id="26" w:name="_Toc79830979"/>
      <w:r>
        <w:rPr>
          <w:rFonts w:hint="eastAsia"/>
        </w:rPr>
        <w:t>交易通信</w:t>
      </w:r>
      <w:r>
        <w:t>方式</w:t>
      </w:r>
      <w:bookmarkEnd w:id="26"/>
    </w:p>
    <w:p w:rsidR="00FD0363" w:rsidRDefault="00356A76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失业保险</w:t>
      </w:r>
      <w:r w:rsidR="000F3FC9">
        <w:t>系统</w:t>
      </w:r>
      <w:r w:rsidR="000F3FC9">
        <w:rPr>
          <w:szCs w:val="21"/>
        </w:rPr>
        <w:t>与商业银行系统之间的通讯使用</w:t>
      </w:r>
      <w:r w:rsidR="000F3FC9">
        <w:rPr>
          <w:szCs w:val="21"/>
        </w:rPr>
        <w:t>TCP/IP</w:t>
      </w:r>
      <w:r w:rsidR="000F3FC9">
        <w:rPr>
          <w:szCs w:val="21"/>
        </w:rPr>
        <w:t>协议，采用</w:t>
      </w:r>
      <w:r w:rsidR="000F3FC9">
        <w:rPr>
          <w:szCs w:val="21"/>
        </w:rPr>
        <w:t>SOCKET</w:t>
      </w:r>
      <w:r w:rsidR="000F3FC9">
        <w:rPr>
          <w:szCs w:val="21"/>
        </w:rPr>
        <w:t>通讯方式，短连接。双方系统均建立</w:t>
      </w:r>
      <w:r w:rsidR="000F3FC9">
        <w:rPr>
          <w:szCs w:val="21"/>
        </w:rPr>
        <w:t>SOCKET</w:t>
      </w:r>
      <w:r w:rsidR="000F3FC9">
        <w:rPr>
          <w:szCs w:val="21"/>
        </w:rPr>
        <w:t>服务监听，接收对方发起的交易请求；对于每个交易请求，都必须给予回应；当笔交易结束后，由交易发起方负责断开连接，下一笔交易再重新连接。</w:t>
      </w:r>
    </w:p>
    <w:p w:rsidR="00FD0363" w:rsidRDefault="000F3FC9">
      <w:pPr>
        <w:spacing w:line="360" w:lineRule="auto"/>
        <w:ind w:firstLine="420"/>
        <w:rPr>
          <w:szCs w:val="21"/>
        </w:rPr>
      </w:pPr>
      <w:r>
        <w:rPr>
          <w:szCs w:val="21"/>
        </w:rPr>
        <w:t>批量文件采用</w:t>
      </w:r>
      <w:r>
        <w:rPr>
          <w:szCs w:val="21"/>
        </w:rPr>
        <w:t>SFTP</w:t>
      </w:r>
      <w:r>
        <w:rPr>
          <w:szCs w:val="21"/>
        </w:rPr>
        <w:t>协议进行传输</w:t>
      </w:r>
      <w:r>
        <w:rPr>
          <w:rFonts w:hint="eastAsia"/>
          <w:szCs w:val="21"/>
        </w:rPr>
        <w:t>，</w:t>
      </w:r>
      <w:r>
        <w:rPr>
          <w:szCs w:val="21"/>
        </w:rPr>
        <w:t>由</w:t>
      </w:r>
      <w:r>
        <w:rPr>
          <w:rFonts w:hint="eastAsia"/>
          <w:szCs w:val="21"/>
        </w:rPr>
        <w:t>银行搭建</w:t>
      </w:r>
      <w:r>
        <w:rPr>
          <w:szCs w:val="21"/>
        </w:rPr>
        <w:t>SFTP</w:t>
      </w:r>
      <w:r>
        <w:rPr>
          <w:szCs w:val="21"/>
        </w:rPr>
        <w:t>服务器，并提供登录用户名</w:t>
      </w:r>
      <w:r>
        <w:rPr>
          <w:rFonts w:hint="eastAsia"/>
          <w:szCs w:val="21"/>
        </w:rPr>
        <w:t>、</w:t>
      </w:r>
      <w:r>
        <w:rPr>
          <w:szCs w:val="21"/>
        </w:rPr>
        <w:t>口令。</w:t>
      </w:r>
    </w:p>
    <w:p w:rsidR="00FD0363" w:rsidRDefault="000F3FC9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对于文件</w:t>
      </w:r>
      <w:r>
        <w:rPr>
          <w:szCs w:val="21"/>
        </w:rPr>
        <w:t>内容</w:t>
      </w:r>
      <w:r w:rsidR="00792203">
        <w:rPr>
          <w:rFonts w:hint="eastAsia"/>
          <w:szCs w:val="21"/>
        </w:rPr>
        <w:t>，</w:t>
      </w:r>
      <w:r>
        <w:rPr>
          <w:szCs w:val="21"/>
        </w:rPr>
        <w:t>进行加密，加密后的文件发送</w:t>
      </w:r>
      <w:proofErr w:type="gramStart"/>
      <w:r>
        <w:rPr>
          <w:szCs w:val="21"/>
        </w:rPr>
        <w:t>前采用</w:t>
      </w:r>
      <w:proofErr w:type="gramEnd"/>
      <w:r>
        <w:rPr>
          <w:szCs w:val="21"/>
        </w:rPr>
        <w:t>gzip</w:t>
      </w:r>
      <w:r>
        <w:rPr>
          <w:szCs w:val="21"/>
        </w:rPr>
        <w:t>算法进行压缩，压缩文件扩展名为</w:t>
      </w:r>
      <w:r>
        <w:rPr>
          <w:szCs w:val="21"/>
        </w:rPr>
        <w:t>.</w:t>
      </w:r>
      <w:r>
        <w:rPr>
          <w:rFonts w:hint="eastAsia"/>
          <w:szCs w:val="21"/>
        </w:rPr>
        <w:t>txt.</w:t>
      </w:r>
      <w:r>
        <w:rPr>
          <w:szCs w:val="21"/>
        </w:rPr>
        <w:t>gz</w:t>
      </w:r>
      <w:r>
        <w:rPr>
          <w:szCs w:val="21"/>
        </w:rPr>
        <w:t>。</w:t>
      </w:r>
      <w:r>
        <w:rPr>
          <w:rFonts w:hint="eastAsia"/>
          <w:szCs w:val="21"/>
        </w:rPr>
        <w:t>加密方法及要求见</w:t>
      </w:r>
      <w:r>
        <w:rPr>
          <w:rFonts w:hint="eastAsia"/>
          <w:szCs w:val="21"/>
        </w:rPr>
        <w:t>4.5</w:t>
      </w:r>
      <w:r>
        <w:rPr>
          <w:rFonts w:hint="eastAsia"/>
          <w:szCs w:val="21"/>
        </w:rPr>
        <w:t>部分。</w:t>
      </w:r>
    </w:p>
    <w:p w:rsidR="00FD0363" w:rsidRDefault="000F3FC9">
      <w:pPr>
        <w:spacing w:line="360" w:lineRule="auto"/>
        <w:ind w:firstLineChars="200" w:firstLine="420"/>
      </w:pPr>
      <w:r>
        <w:t>发送方发起一笔消息请求，若未收到接收方返回的结果信息，发送方可根据自身情况，</w:t>
      </w:r>
      <w:r>
        <w:rPr>
          <w:rFonts w:hint="eastAsia"/>
        </w:rPr>
        <w:t>建立异常处理机制，使用</w:t>
      </w:r>
      <w:r>
        <w:t>异常查询、异常重发两种方式来</w:t>
      </w:r>
      <w:r>
        <w:rPr>
          <w:rFonts w:hint="eastAsia"/>
        </w:rPr>
        <w:t>对异常</w:t>
      </w:r>
      <w:r>
        <w:t>进行特殊处理，同步收发双方系统的处理状态。双方应注意在此过程中避免业务重复处理。</w:t>
      </w:r>
    </w:p>
    <w:p w:rsidR="00FD0363" w:rsidRPr="00BB6F0D" w:rsidRDefault="000F3FC9" w:rsidP="00BB6F0D">
      <w:pPr>
        <w:pStyle w:val="20"/>
      </w:pPr>
      <w:bookmarkStart w:id="27" w:name="_Toc40339407"/>
      <w:bookmarkStart w:id="28" w:name="_Toc79830980"/>
      <w:r w:rsidRPr="00BB6F0D">
        <w:rPr>
          <w:rFonts w:hint="eastAsia"/>
        </w:rPr>
        <w:lastRenderedPageBreak/>
        <w:t>关于线下手工操作说明</w:t>
      </w:r>
      <w:bookmarkEnd w:id="27"/>
      <w:bookmarkEnd w:id="28"/>
    </w:p>
    <w:p w:rsidR="00FD0363" w:rsidRDefault="000F3FC9" w:rsidP="00BB6F0D">
      <w:pPr>
        <w:pStyle w:val="HZG"/>
        <w:ind w:firstLine="420"/>
        <w:rPr>
          <w:b/>
        </w:rPr>
      </w:pPr>
      <w:bookmarkStart w:id="29" w:name="_Toc40339408"/>
      <w:r>
        <w:t>当出现不可抗拒因素</w:t>
      </w:r>
      <w:r w:rsidR="00356A76">
        <w:t>失业保险</w:t>
      </w:r>
      <w:r>
        <w:t>与银行无法正常通信进行线上发放时</w:t>
      </w:r>
      <w:r>
        <w:rPr>
          <w:rFonts w:hint="eastAsia"/>
        </w:rPr>
        <w:t>，</w:t>
      </w:r>
      <w:r>
        <w:t>可以通过线下模式进行发放</w:t>
      </w:r>
      <w:r>
        <w:rPr>
          <w:rFonts w:hint="eastAsia"/>
        </w:rPr>
        <w:t>，</w:t>
      </w:r>
      <w:r>
        <w:t>具体数据文件格式及内容与线上发放格式相同</w:t>
      </w:r>
      <w:r>
        <w:rPr>
          <w:rFonts w:hint="eastAsia"/>
        </w:rPr>
        <w:t>，</w:t>
      </w:r>
      <w:r>
        <w:t>同时</w:t>
      </w:r>
      <w:r w:rsidR="00356A76">
        <w:t>失业保险</w:t>
      </w:r>
      <w:r>
        <w:t>方提供相关交易的交易内容串</w:t>
      </w:r>
      <w:r>
        <w:rPr>
          <w:rFonts w:hint="eastAsia"/>
        </w:rPr>
        <w:t>，银行根据提供内容进行手工发放</w:t>
      </w:r>
      <w:r>
        <w:t>处理</w:t>
      </w:r>
      <w:r>
        <w:rPr>
          <w:rFonts w:hint="eastAsia"/>
        </w:rPr>
        <w:t>。</w:t>
      </w:r>
      <w:bookmarkEnd w:id="29"/>
    </w:p>
    <w:p w:rsidR="00FD0363" w:rsidRDefault="000F3FC9" w:rsidP="00BB6F0D">
      <w:pPr>
        <w:pStyle w:val="HZG"/>
      </w:pPr>
      <w:r>
        <w:t>银行在进行线下</w:t>
      </w:r>
      <w:r>
        <w:rPr>
          <w:rFonts w:hint="eastAsia"/>
        </w:rPr>
        <w:t>手工</w:t>
      </w:r>
      <w:r>
        <w:t>发放处理后，通过原渠道</w:t>
      </w:r>
      <w:r>
        <w:rPr>
          <w:rFonts w:hint="eastAsia"/>
        </w:rPr>
        <w:t>将发放结果数据</w:t>
      </w:r>
      <w:r>
        <w:t>进行回盘，具体数据文件格式及内容与线上</w:t>
      </w:r>
      <w:r>
        <w:rPr>
          <w:rFonts w:hint="eastAsia"/>
        </w:rPr>
        <w:t>回盘</w:t>
      </w:r>
      <w:r>
        <w:t>格式相同</w:t>
      </w:r>
      <w:r>
        <w:rPr>
          <w:rFonts w:hint="eastAsia"/>
        </w:rPr>
        <w:t>，</w:t>
      </w:r>
      <w:r>
        <w:t>同时银行方提供相关交易的交易内容串</w:t>
      </w:r>
      <w:r>
        <w:rPr>
          <w:rFonts w:hint="eastAsia"/>
        </w:rPr>
        <w:t>。</w:t>
      </w:r>
    </w:p>
    <w:p w:rsidR="00FD0363" w:rsidRDefault="000F3FC9">
      <w:pPr>
        <w:pStyle w:val="1"/>
        <w:keepNext/>
        <w:keepLines/>
        <w:pageBreakBefore w:val="0"/>
        <w:widowControl w:val="0"/>
        <w:numPr>
          <w:ilvl w:val="0"/>
          <w:numId w:val="1"/>
        </w:numPr>
        <w:tabs>
          <w:tab w:val="left" w:pos="432"/>
        </w:tabs>
        <w:autoSpaceDE/>
        <w:autoSpaceDN/>
        <w:spacing w:before="340" w:after="330" w:line="480" w:lineRule="auto"/>
        <w:ind w:left="432" w:hanging="432"/>
        <w:jc w:val="both"/>
        <w:rPr>
          <w:rFonts w:ascii="黑体" w:eastAsia="黑体" w:hAnsi="黑体"/>
          <w:kern w:val="44"/>
          <w:szCs w:val="36"/>
        </w:rPr>
      </w:pPr>
      <w:bookmarkStart w:id="30" w:name="_Toc79830981"/>
      <w:r>
        <w:rPr>
          <w:rFonts w:ascii="黑体" w:eastAsia="黑体" w:hAnsi="黑体" w:hint="eastAsia"/>
          <w:kern w:val="44"/>
          <w:szCs w:val="36"/>
        </w:rPr>
        <w:t>接口设计</w:t>
      </w:r>
      <w:bookmarkEnd w:id="30"/>
    </w:p>
    <w:p w:rsidR="00FD0363" w:rsidRDefault="000F3FC9">
      <w:pPr>
        <w:pStyle w:val="20"/>
      </w:pPr>
      <w:bookmarkStart w:id="31" w:name="_Toc79830982"/>
      <w:r>
        <w:rPr>
          <w:rFonts w:hint="eastAsia"/>
        </w:rPr>
        <w:t>报文格式</w:t>
      </w:r>
      <w:bookmarkEnd w:id="31"/>
    </w:p>
    <w:p w:rsidR="00FD0363" w:rsidRDefault="000F3FC9">
      <w:pPr>
        <w:ind w:firstLine="420"/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信息交互采用统一的报文结构，包括请求报文和应答报文。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报文结构组成格式如下：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175"/>
        <w:gridCol w:w="1383"/>
        <w:gridCol w:w="1383"/>
        <w:gridCol w:w="1383"/>
      </w:tblGrid>
      <w:tr w:rsidR="00FD0363">
        <w:trPr>
          <w:trHeight w:val="297"/>
        </w:trPr>
        <w:tc>
          <w:tcPr>
            <w:tcW w:w="1555" w:type="dxa"/>
            <w:shd w:val="clear" w:color="auto" w:fill="C5E0B3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b/>
              </w:rPr>
              <w:t>消息头长度</w:t>
            </w:r>
          </w:p>
        </w:tc>
        <w:tc>
          <w:tcPr>
            <w:tcW w:w="1417" w:type="dxa"/>
            <w:shd w:val="clear" w:color="auto" w:fill="C5E0B3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b/>
              </w:rPr>
              <w:t>业务体长度</w:t>
            </w:r>
          </w:p>
        </w:tc>
        <w:tc>
          <w:tcPr>
            <w:tcW w:w="1175" w:type="dxa"/>
            <w:shd w:val="clear" w:color="auto" w:fill="C5E0B3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b/>
              </w:rPr>
              <w:t>标志位</w:t>
            </w:r>
          </w:p>
        </w:tc>
        <w:tc>
          <w:tcPr>
            <w:tcW w:w="1383" w:type="dxa"/>
            <w:shd w:val="clear" w:color="auto" w:fill="C5E0B3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b/>
              </w:rPr>
              <w:t>消息头</w:t>
            </w:r>
          </w:p>
        </w:tc>
        <w:tc>
          <w:tcPr>
            <w:tcW w:w="1383" w:type="dxa"/>
            <w:shd w:val="clear" w:color="auto" w:fill="C5E0B3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b/>
              </w:rPr>
              <w:t>业务体</w:t>
            </w:r>
          </w:p>
        </w:tc>
        <w:tc>
          <w:tcPr>
            <w:tcW w:w="1383" w:type="dxa"/>
            <w:shd w:val="clear" w:color="auto" w:fill="C5E0B3"/>
          </w:tcPr>
          <w:p w:rsidR="00FD0363" w:rsidRDefault="000F3FC9">
            <w:pPr>
              <w:spacing w:line="360" w:lineRule="auto"/>
              <w:rPr>
                <w:b/>
              </w:rPr>
            </w:pPr>
            <w:r>
              <w:rPr>
                <w:b/>
              </w:rPr>
              <w:t>数字签名</w:t>
            </w:r>
          </w:p>
        </w:tc>
      </w:tr>
    </w:tbl>
    <w:p w:rsidR="00FD0363" w:rsidRDefault="000F3FC9">
      <w:pPr>
        <w:numPr>
          <w:ilvl w:val="0"/>
          <w:numId w:val="2"/>
        </w:numPr>
        <w:spacing w:line="360" w:lineRule="auto"/>
      </w:pPr>
      <w:r>
        <w:rPr>
          <w:rFonts w:ascii="Tahoma" w:hAnsi="Tahoma" w:hint="eastAsia"/>
          <w:szCs w:val="21"/>
        </w:rPr>
        <w:t>消息头长度：由</w:t>
      </w:r>
      <w:r>
        <w:rPr>
          <w:rFonts w:ascii="Tahoma" w:hAnsi="Tahoma"/>
          <w:szCs w:val="21"/>
        </w:rPr>
        <w:t>2</w:t>
      </w:r>
      <w:r>
        <w:rPr>
          <w:rFonts w:ascii="Tahoma" w:hAnsi="Tahoma" w:hint="eastAsia"/>
          <w:szCs w:val="21"/>
        </w:rPr>
        <w:t>字节组成的数字</w:t>
      </w:r>
      <w:r>
        <w:rPr>
          <w:rFonts w:ascii="Tahoma" w:hAnsi="Tahoma"/>
          <w:szCs w:val="21"/>
        </w:rPr>
        <w:t>(</w:t>
      </w:r>
      <w:r>
        <w:rPr>
          <w:rFonts w:ascii="Tahoma" w:hAnsi="Tahoma" w:hint="eastAsia"/>
          <w:szCs w:val="21"/>
        </w:rPr>
        <w:t>非字符串</w:t>
      </w:r>
      <w:r>
        <w:rPr>
          <w:rFonts w:ascii="Tahoma" w:hAnsi="Tahoma"/>
          <w:szCs w:val="21"/>
        </w:rPr>
        <w:t>)</w:t>
      </w:r>
      <w:r>
        <w:rPr>
          <w:rFonts w:ascii="Tahoma" w:hAnsi="Tahoma" w:hint="eastAsia"/>
          <w:szCs w:val="21"/>
        </w:rPr>
        <w:t>，代表消息头部分的长度。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业务体长度：由</w:t>
      </w:r>
      <w:r>
        <w:rPr>
          <w:rFonts w:ascii="Tahoma" w:hAnsi="Tahoma" w:hint="eastAsia"/>
          <w:szCs w:val="21"/>
        </w:rPr>
        <w:t>4</w:t>
      </w:r>
      <w:r>
        <w:rPr>
          <w:rFonts w:ascii="Tahoma" w:hAnsi="Tahoma" w:hint="eastAsia"/>
          <w:szCs w:val="21"/>
        </w:rPr>
        <w:t>字节组成的数字（非字符串），代表业务体部分的长度。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标志位：</w:t>
      </w:r>
      <w:r>
        <w:rPr>
          <w:rFonts w:ascii="Tahoma" w:hAnsi="Tahoma" w:hint="eastAsia"/>
          <w:szCs w:val="21"/>
        </w:rPr>
        <w:t>1</w:t>
      </w:r>
      <w:r>
        <w:rPr>
          <w:rFonts w:ascii="Tahoma" w:hAnsi="Tahoma" w:hint="eastAsia"/>
          <w:szCs w:val="21"/>
        </w:rPr>
        <w:t>个字节，</w:t>
      </w:r>
      <w:r>
        <w:rPr>
          <w:rFonts w:ascii="Tahoma" w:hAnsi="Tahoma" w:hint="eastAsia"/>
          <w:szCs w:val="21"/>
        </w:rPr>
        <w:t>8</w:t>
      </w:r>
      <w:r>
        <w:rPr>
          <w:rFonts w:ascii="Tahoma" w:hAnsi="Tahoma" w:hint="eastAsia"/>
          <w:szCs w:val="21"/>
        </w:rPr>
        <w:t>位，前</w:t>
      </w:r>
      <w:r>
        <w:rPr>
          <w:rFonts w:ascii="Tahoma" w:hAnsi="Tahoma" w:hint="eastAsia"/>
          <w:szCs w:val="21"/>
        </w:rPr>
        <w:t>6</w:t>
      </w:r>
      <w:r>
        <w:rPr>
          <w:rFonts w:ascii="Tahoma" w:hAnsi="Tahoma" w:hint="eastAsia"/>
          <w:szCs w:val="21"/>
        </w:rPr>
        <w:t>位为‘</w:t>
      </w:r>
      <w:r>
        <w:rPr>
          <w:rFonts w:ascii="Tahoma" w:hAnsi="Tahoma" w:hint="eastAsia"/>
          <w:szCs w:val="21"/>
        </w:rPr>
        <w:t>0</w:t>
      </w:r>
      <w:r>
        <w:rPr>
          <w:rFonts w:ascii="Tahoma" w:hAnsi="Tahoma" w:hint="eastAsia"/>
          <w:szCs w:val="21"/>
        </w:rPr>
        <w:t>’，第</w:t>
      </w:r>
      <w:r>
        <w:rPr>
          <w:rFonts w:ascii="Tahoma" w:hAnsi="Tahoma" w:hint="eastAsia"/>
          <w:szCs w:val="21"/>
        </w:rPr>
        <w:t>7</w:t>
      </w:r>
      <w:r>
        <w:rPr>
          <w:rFonts w:ascii="Tahoma" w:hAnsi="Tahoma" w:hint="eastAsia"/>
          <w:szCs w:val="21"/>
        </w:rPr>
        <w:t>位为加密标志位，第</w:t>
      </w:r>
      <w:r>
        <w:rPr>
          <w:rFonts w:ascii="Tahoma" w:hAnsi="Tahoma" w:hint="eastAsia"/>
          <w:szCs w:val="21"/>
        </w:rPr>
        <w:t>8</w:t>
      </w:r>
      <w:r>
        <w:rPr>
          <w:rFonts w:ascii="Tahoma" w:hAnsi="Tahoma" w:hint="eastAsia"/>
          <w:szCs w:val="21"/>
        </w:rPr>
        <w:t>位为数字签名标志位，‘</w:t>
      </w:r>
      <w:r>
        <w:rPr>
          <w:rFonts w:ascii="Tahoma" w:hAnsi="Tahoma" w:hint="eastAsia"/>
          <w:szCs w:val="21"/>
        </w:rPr>
        <w:t>1</w:t>
      </w:r>
      <w:r>
        <w:rPr>
          <w:rFonts w:ascii="Tahoma" w:hAnsi="Tahoma" w:hint="eastAsia"/>
          <w:szCs w:val="21"/>
        </w:rPr>
        <w:t>’表示有（使用签名、使用加密），‘</w:t>
      </w:r>
      <w:r>
        <w:rPr>
          <w:rFonts w:ascii="Tahoma" w:hAnsi="Tahoma" w:hint="eastAsia"/>
          <w:szCs w:val="21"/>
        </w:rPr>
        <w:t>0</w:t>
      </w:r>
      <w:r>
        <w:rPr>
          <w:rFonts w:ascii="Tahoma" w:hAnsi="Tahoma" w:hint="eastAsia"/>
          <w:szCs w:val="21"/>
        </w:rPr>
        <w:t>’表示无（不使用签名、不使用加密），同银行交易不使用签名、不使用加密。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消息头：交易报文的消息头信息。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业务体：交易报文的业务主体信息，如加密，仅对业务体部分进行加密。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数字签名：</w:t>
      </w:r>
      <w:r>
        <w:rPr>
          <w:rFonts w:ascii="Tahoma" w:hAnsi="Tahoma" w:hint="eastAsia"/>
          <w:szCs w:val="21"/>
        </w:rPr>
        <w:t>128</w:t>
      </w:r>
      <w:r>
        <w:rPr>
          <w:rFonts w:ascii="Tahoma" w:hAnsi="Tahoma" w:hint="eastAsia"/>
          <w:szCs w:val="21"/>
        </w:rPr>
        <w:t>字节的数字签名；当与不安全网络进行数据交互必选，可信的安全网络交互可选，同银行交易不使用签名。</w:t>
      </w:r>
    </w:p>
    <w:p w:rsidR="00FD0363" w:rsidRDefault="000F3FC9">
      <w:pPr>
        <w:rPr>
          <w:rFonts w:ascii="Tahoma" w:hAnsi="Tahoma"/>
          <w:b/>
          <w:szCs w:val="21"/>
        </w:rPr>
      </w:pPr>
      <w:r>
        <w:rPr>
          <w:rFonts w:ascii="Tahoma" w:hAnsi="Tahoma" w:hint="eastAsia"/>
          <w:szCs w:val="21"/>
        </w:rPr>
        <w:t>注：长度数值表示时高位在前，低位在后，如</w:t>
      </w:r>
      <w:r>
        <w:rPr>
          <w:rFonts w:ascii="Tahoma" w:hAnsi="Tahoma" w:hint="eastAsia"/>
          <w:szCs w:val="21"/>
        </w:rPr>
        <w:t>0x11 0x72</w:t>
      </w:r>
      <w:r>
        <w:rPr>
          <w:rFonts w:ascii="Tahoma" w:hAnsi="Tahoma" w:hint="eastAsia"/>
          <w:szCs w:val="21"/>
        </w:rPr>
        <w:t>表示</w:t>
      </w:r>
      <w:r>
        <w:rPr>
          <w:rFonts w:ascii="Tahoma" w:hAnsi="Tahoma" w:hint="eastAsia"/>
          <w:szCs w:val="21"/>
        </w:rPr>
        <w:t>0x11*256+0x72=4466</w:t>
      </w:r>
      <w:r>
        <w:rPr>
          <w:rFonts w:ascii="Tahoma" w:hAnsi="Tahoma" w:hint="eastAsia"/>
          <w:szCs w:val="21"/>
        </w:rPr>
        <w:t>。</w:t>
      </w:r>
    </w:p>
    <w:p w:rsidR="00FD0363" w:rsidRDefault="000F3FC9">
      <w:pPr>
        <w:pStyle w:val="30"/>
      </w:pPr>
      <w:bookmarkStart w:id="32" w:name="_Toc449084226"/>
      <w:bookmarkStart w:id="33" w:name="_Toc79830983"/>
      <w:r>
        <w:t>消息体格式</w:t>
      </w:r>
      <w:bookmarkEnd w:id="32"/>
      <w:bookmarkEnd w:id="33"/>
    </w:p>
    <w:p w:rsidR="00FD0363" w:rsidRDefault="000F3FC9">
      <w:pPr>
        <w:ind w:firstLine="420"/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消息体采用</w:t>
      </w:r>
      <w:r>
        <w:rPr>
          <w:rFonts w:ascii="Tahoma" w:hAnsi="Tahoma"/>
          <w:szCs w:val="21"/>
        </w:rPr>
        <w:t>XML</w:t>
      </w:r>
      <w:r>
        <w:rPr>
          <w:rFonts w:ascii="Tahoma" w:hAnsi="Tahoma" w:hint="eastAsia"/>
          <w:szCs w:val="21"/>
        </w:rPr>
        <w:t>格式描述，消息体的语法规则完全遵循</w:t>
      </w:r>
      <w:r>
        <w:rPr>
          <w:rFonts w:ascii="Tahoma" w:hAnsi="Tahoma"/>
          <w:szCs w:val="21"/>
        </w:rPr>
        <w:t>XML</w:t>
      </w:r>
      <w:r>
        <w:rPr>
          <w:rFonts w:ascii="Tahoma" w:hAnsi="Tahoma" w:hint="eastAsia"/>
          <w:szCs w:val="21"/>
        </w:rPr>
        <w:t>语法规则，编码字符集为</w:t>
      </w:r>
      <w:r>
        <w:rPr>
          <w:rFonts w:ascii="Tahoma" w:hAnsi="Tahoma"/>
          <w:szCs w:val="21"/>
        </w:rPr>
        <w:t>UTF-8</w:t>
      </w:r>
      <w:r>
        <w:rPr>
          <w:rFonts w:ascii="Tahoma" w:hAnsi="Tahoma" w:hint="eastAsia"/>
          <w:szCs w:val="21"/>
        </w:rPr>
        <w:t>。消息体由消息头和业务体组成，而业务体由多个业务要素构成。整个消息体的消息头以</w:t>
      </w:r>
      <w:r>
        <w:rPr>
          <w:rFonts w:ascii="Tahoma" w:hAnsi="Tahoma"/>
          <w:szCs w:val="21"/>
        </w:rPr>
        <w:t>head</w:t>
      </w:r>
      <w:r>
        <w:rPr>
          <w:rFonts w:ascii="Tahoma" w:hAnsi="Tahoma" w:hint="eastAsia"/>
          <w:szCs w:val="21"/>
        </w:rPr>
        <w:t>为节点名称，消息体以</w:t>
      </w:r>
      <w:r>
        <w:rPr>
          <w:rFonts w:ascii="Tahoma" w:hAnsi="Tahoma"/>
          <w:szCs w:val="21"/>
        </w:rPr>
        <w:t>data</w:t>
      </w:r>
      <w:r>
        <w:rPr>
          <w:rFonts w:ascii="Tahoma" w:hAnsi="Tahoma" w:hint="eastAsia"/>
          <w:szCs w:val="21"/>
        </w:rPr>
        <w:t>为节点名称。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消息头格式如下：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2"/>
      </w:tblGrid>
      <w:tr w:rsidR="00FD0363">
        <w:trPr>
          <w:jc w:val="center"/>
        </w:trPr>
        <w:tc>
          <w:tcPr>
            <w:tcW w:w="7682" w:type="dxa"/>
            <w:shd w:val="clear" w:color="auto" w:fill="F2F2F2"/>
          </w:tcPr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proofErr w:type="gramStart"/>
            <w:r>
              <w:rPr>
                <w:rFonts w:ascii="Tahoma" w:hAnsi="Tahoma"/>
                <w:color w:val="2E74B5"/>
                <w:szCs w:val="21"/>
              </w:rPr>
              <w:t>&lt;?xml</w:t>
            </w:r>
            <w:proofErr w:type="gramEnd"/>
            <w:r>
              <w:rPr>
                <w:rFonts w:ascii="Tahoma" w:hAnsi="Tahoma"/>
                <w:color w:val="2E74B5"/>
                <w:szCs w:val="21"/>
              </w:rPr>
              <w:t xml:space="preserve"> version="1.0" encoding="UTF-8"?&gt;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ab/>
              <w:t>&lt;head&gt;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ab/>
            </w:r>
            <w:r>
              <w:rPr>
                <w:rFonts w:ascii="Tahoma" w:hAnsi="Tahoma" w:hint="eastAsia"/>
                <w:color w:val="2E74B5"/>
                <w:szCs w:val="21"/>
              </w:rPr>
              <w:t>.. .. ..</w:t>
            </w:r>
          </w:p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ab/>
              <w:t>&lt;/head&gt;</w:t>
            </w:r>
          </w:p>
        </w:tc>
      </w:tr>
    </w:tbl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业务体格式如下：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2"/>
      </w:tblGrid>
      <w:tr w:rsidR="00FD0363">
        <w:trPr>
          <w:jc w:val="center"/>
        </w:trPr>
        <w:tc>
          <w:tcPr>
            <w:tcW w:w="7682" w:type="dxa"/>
            <w:shd w:val="clear" w:color="auto" w:fill="F2F2F2"/>
          </w:tcPr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proofErr w:type="gramStart"/>
            <w:r>
              <w:rPr>
                <w:rFonts w:ascii="Tahoma" w:hAnsi="Tahoma"/>
                <w:color w:val="2E74B5"/>
                <w:szCs w:val="21"/>
              </w:rPr>
              <w:t>&lt;?xml</w:t>
            </w:r>
            <w:proofErr w:type="gramEnd"/>
            <w:r>
              <w:rPr>
                <w:rFonts w:ascii="Tahoma" w:hAnsi="Tahoma"/>
                <w:color w:val="2E74B5"/>
                <w:szCs w:val="21"/>
              </w:rPr>
              <w:t xml:space="preserve"> version="1.0" encoding="UTF-8"?&gt;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ab/>
              <w:t>&lt;data&gt;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lastRenderedPageBreak/>
              <w:tab/>
            </w:r>
            <w:r>
              <w:rPr>
                <w:rFonts w:ascii="Tahoma" w:hAnsi="Tahoma" w:hint="eastAsia"/>
                <w:color w:val="2E74B5"/>
                <w:szCs w:val="21"/>
              </w:rPr>
              <w:t>.. .. ..</w:t>
            </w:r>
          </w:p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ab/>
              <w:t>&lt;/data&gt;</w:t>
            </w:r>
          </w:p>
        </w:tc>
      </w:tr>
    </w:tbl>
    <w:p w:rsidR="00FD0363" w:rsidRDefault="000F3FC9">
      <w:pPr>
        <w:pStyle w:val="30"/>
      </w:pPr>
      <w:bookmarkStart w:id="34" w:name="_Toc79830984"/>
      <w:bookmarkStart w:id="35" w:name="_Toc449084227"/>
      <w:r>
        <w:lastRenderedPageBreak/>
        <w:t>消息</w:t>
      </w:r>
      <w:r>
        <w:rPr>
          <w:rFonts w:hint="eastAsia"/>
        </w:rPr>
        <w:t>头</w:t>
      </w:r>
      <w:r>
        <w:t>格式</w:t>
      </w:r>
      <w:bookmarkEnd w:id="34"/>
    </w:p>
    <w:bookmarkEnd w:id="35"/>
    <w:p w:rsidR="00FD0363" w:rsidRDefault="000F3FC9">
      <w:pPr>
        <w:rPr>
          <w:rFonts w:ascii="Tahoma" w:hAnsi="Tahoma"/>
          <w:b/>
          <w:szCs w:val="21"/>
        </w:rPr>
      </w:pPr>
      <w:r>
        <w:rPr>
          <w:rFonts w:ascii="Tahoma" w:hAnsi="Tahoma" w:hint="eastAsia"/>
          <w:b/>
          <w:szCs w:val="21"/>
        </w:rPr>
        <w:t>消息头要素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359"/>
        <w:gridCol w:w="1843"/>
        <w:gridCol w:w="1275"/>
        <w:gridCol w:w="851"/>
        <w:gridCol w:w="1417"/>
        <w:gridCol w:w="2118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3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843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2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7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1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59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版本</w:t>
            </w:r>
          </w:p>
        </w:tc>
        <w:tc>
          <w:tcPr>
            <w:tcW w:w="1843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Version</w:t>
            </w:r>
          </w:p>
        </w:tc>
        <w:tc>
          <w:tcPr>
            <w:tcW w:w="12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&lt;version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Max10Text</w:t>
            </w:r>
          </w:p>
        </w:tc>
        <w:tc>
          <w:tcPr>
            <w:tcW w:w="21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接口版本号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59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/>
                <w:szCs w:val="21"/>
              </w:rPr>
              <w:t>报文标识</w:t>
            </w:r>
          </w:p>
        </w:tc>
        <w:tc>
          <w:tcPr>
            <w:tcW w:w="1843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Reference</w:t>
            </w:r>
          </w:p>
        </w:tc>
        <w:tc>
          <w:tcPr>
            <w:tcW w:w="12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&lt;ref&gt;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ix</w:t>
            </w:r>
            <w:r>
              <w:rPr>
                <w:szCs w:val="21"/>
              </w:rPr>
              <w:t>22Char</w:t>
            </w:r>
          </w:p>
        </w:tc>
        <w:tc>
          <w:tcPr>
            <w:tcW w:w="21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6+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+</w:t>
            </w:r>
            <w:r>
              <w:rPr>
                <w:szCs w:val="21"/>
              </w:rPr>
              <w:t>8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59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接口类别</w:t>
            </w:r>
          </w:p>
        </w:tc>
        <w:tc>
          <w:tcPr>
            <w:tcW w:w="1843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SystemCode</w:t>
            </w:r>
          </w:p>
        </w:tc>
        <w:tc>
          <w:tcPr>
            <w:tcW w:w="12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&lt;sysCode&gt;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17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ix</w:t>
            </w:r>
            <w:r>
              <w:rPr>
                <w:szCs w:val="21"/>
              </w:rPr>
              <w:t>6Char</w:t>
            </w:r>
          </w:p>
        </w:tc>
        <w:tc>
          <w:tcPr>
            <w:tcW w:w="21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1+</w:t>
            </w:r>
            <w:r>
              <w:rPr>
                <w:szCs w:val="21"/>
              </w:rPr>
              <w:t>5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59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接口代码</w:t>
            </w:r>
          </w:p>
        </w:tc>
        <w:tc>
          <w:tcPr>
            <w:tcW w:w="1843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BusinessCode</w:t>
            </w:r>
          </w:p>
        </w:tc>
        <w:tc>
          <w:tcPr>
            <w:tcW w:w="12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&lt;busCode&gt;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Max10Text</w:t>
            </w:r>
          </w:p>
        </w:tc>
        <w:tc>
          <w:tcPr>
            <w:tcW w:w="2118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交易发起域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TradeSource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&lt;trad</w:t>
            </w:r>
            <w:r>
              <w:rPr>
                <w:rFonts w:ascii="宋体" w:hAnsi="宋体" w:hint="eastAsia"/>
                <w:szCs w:val="21"/>
              </w:rPr>
              <w:t>e</w:t>
            </w:r>
            <w:r>
              <w:rPr>
                <w:rFonts w:ascii="宋体" w:hAnsi="宋体"/>
                <w:szCs w:val="21"/>
              </w:rPr>
              <w:t>Src&gt;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DOMAINS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发送系统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Sender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&lt;sender&gt;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N}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BusiSystem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接收系统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Reciver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&lt;reciver&gt;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BusiSystem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经办</w:t>
            </w:r>
            <w:r>
              <w:rPr>
                <w:rFonts w:ascii="Tahoma" w:hAnsi="Tahoma"/>
                <w:szCs w:val="21"/>
              </w:rPr>
              <w:t>区划代码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AAA027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&lt;aaa027&gt;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AAA027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险种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AAE140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aae140&gt;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AAE140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交易日期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Transaction</w:t>
            </w:r>
            <w:r>
              <w:rPr>
                <w:rFonts w:ascii="宋体" w:hAnsi="宋体"/>
                <w:szCs w:val="21"/>
              </w:rPr>
              <w:t>Date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&lt;date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Date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交易时间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TransactionTime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</w:t>
            </w:r>
            <w:r>
              <w:rPr>
                <w:rFonts w:ascii="宋体" w:hAnsi="宋体" w:hint="eastAsia"/>
                <w:szCs w:val="21"/>
              </w:rPr>
              <w:t>time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Time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重发标志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Resend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</w:t>
            </w:r>
            <w:r>
              <w:rPr>
                <w:rFonts w:ascii="宋体" w:hAnsi="宋体" w:hint="eastAsia"/>
                <w:szCs w:val="21"/>
              </w:rPr>
              <w:t>reSnd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YesNo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返回结果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ReturnResult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</w:t>
            </w:r>
            <w:r>
              <w:rPr>
                <w:rFonts w:ascii="宋体" w:hAnsi="宋体" w:hint="eastAsia"/>
                <w:szCs w:val="21"/>
              </w:rPr>
              <w:t>rst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ReturnResult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组件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备用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</w:t>
            </w:r>
            <w:r>
              <w:rPr>
                <w:rFonts w:ascii="宋体" w:hAnsi="宋体" w:hint="eastAsia"/>
                <w:szCs w:val="21"/>
              </w:rPr>
              <w:t>by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1}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Max1000Text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秘</w:t>
            </w:r>
            <w:proofErr w:type="gramStart"/>
            <w:r>
              <w:rPr>
                <w:rFonts w:ascii="Tahoma" w:hAnsi="Tahoma" w:hint="eastAsia"/>
                <w:szCs w:val="21"/>
              </w:rPr>
              <w:t>钥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Key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</w:t>
            </w:r>
            <w:r>
              <w:rPr>
                <w:rFonts w:ascii="宋体" w:hAnsi="宋体" w:hint="eastAsia"/>
                <w:szCs w:val="21"/>
              </w:rPr>
              <w:t>key</w:t>
            </w:r>
            <w:r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1}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Max1000Text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</w:tbl>
    <w:p w:rsidR="00FD0363" w:rsidRDefault="000F3FC9">
      <w:pPr>
        <w:rPr>
          <w:rFonts w:ascii="Tahoma" w:hAnsi="Tahoma"/>
          <w:b/>
          <w:szCs w:val="21"/>
        </w:rPr>
      </w:pPr>
      <w:r>
        <w:rPr>
          <w:rFonts w:ascii="Tahoma" w:hAnsi="Tahoma" w:hint="eastAsia"/>
          <w:b/>
          <w:szCs w:val="21"/>
        </w:rPr>
        <w:t>消息头要素说明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版本：消息体版本号，目前默认为</w:t>
      </w:r>
      <w:r>
        <w:rPr>
          <w:rFonts w:ascii="Tahoma" w:hAnsi="Tahoma"/>
          <w:szCs w:val="21"/>
        </w:rPr>
        <w:t>1.0.0</w:t>
      </w:r>
      <w:r>
        <w:rPr>
          <w:rFonts w:ascii="Tahoma" w:hAnsi="Tahoma" w:hint="eastAsia"/>
          <w:szCs w:val="21"/>
        </w:rPr>
        <w:t>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报文标识：从技术上标识一笔报文，用于异常处理使用，与具体业务无关，业务可以选择采用其作为重复处理控制。具体组成规则如下：发送业务系统</w:t>
      </w:r>
      <w:r>
        <w:rPr>
          <w:rFonts w:ascii="Tahoma" w:hAnsi="Tahoma" w:hint="eastAsia"/>
          <w:szCs w:val="21"/>
        </w:rPr>
        <w:t>(XXXXXX)+</w:t>
      </w:r>
      <w:r>
        <w:rPr>
          <w:rFonts w:ascii="Tahoma" w:hAnsi="Tahoma" w:hint="eastAsia"/>
          <w:szCs w:val="21"/>
        </w:rPr>
        <w:t>日期</w:t>
      </w:r>
      <w:r>
        <w:rPr>
          <w:rFonts w:ascii="Tahoma" w:hAnsi="Tahoma" w:hint="eastAsia"/>
          <w:szCs w:val="21"/>
        </w:rPr>
        <w:t>(YYYYMMDD)+8</w:t>
      </w:r>
      <w:r>
        <w:rPr>
          <w:rFonts w:ascii="Tahoma" w:hAnsi="Tahoma" w:hint="eastAsia"/>
          <w:szCs w:val="21"/>
        </w:rPr>
        <w:t>位序列号</w:t>
      </w:r>
    </w:p>
    <w:p w:rsidR="00FD0363" w:rsidRDefault="000F3FC9">
      <w:pPr>
        <w:ind w:left="420"/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例如</w:t>
      </w:r>
      <w:r>
        <w:rPr>
          <w:rFonts w:ascii="Tahoma" w:hAnsi="Tahoma"/>
          <w:szCs w:val="21"/>
        </w:rPr>
        <w:t>“I90001201309220000000001”</w:t>
      </w:r>
      <w:r>
        <w:rPr>
          <w:rFonts w:ascii="Tahoma" w:hAnsi="Tahoma" w:hint="eastAsia"/>
          <w:szCs w:val="21"/>
        </w:rPr>
        <w:t>代表编码为</w:t>
      </w:r>
      <w:r>
        <w:rPr>
          <w:rFonts w:ascii="Tahoma" w:hAnsi="Tahoma" w:hint="eastAsia"/>
          <w:szCs w:val="21"/>
        </w:rPr>
        <w:t>I90001</w:t>
      </w:r>
      <w:r>
        <w:rPr>
          <w:rFonts w:ascii="Tahoma" w:hAnsi="Tahoma" w:hint="eastAsia"/>
          <w:szCs w:val="21"/>
        </w:rPr>
        <w:t>的业务系统于</w:t>
      </w:r>
      <w:r>
        <w:rPr>
          <w:rFonts w:ascii="Tahoma" w:hAnsi="Tahoma" w:hint="eastAsia"/>
          <w:szCs w:val="21"/>
        </w:rPr>
        <w:t>2013</w:t>
      </w:r>
      <w:r>
        <w:rPr>
          <w:rFonts w:ascii="Tahoma" w:hAnsi="Tahoma" w:hint="eastAsia"/>
          <w:szCs w:val="21"/>
        </w:rPr>
        <w:t>年</w:t>
      </w:r>
      <w:r>
        <w:rPr>
          <w:rFonts w:ascii="Tahoma" w:hAnsi="Tahoma" w:hint="eastAsia"/>
          <w:szCs w:val="21"/>
        </w:rPr>
        <w:t>9</w:t>
      </w:r>
      <w:r>
        <w:rPr>
          <w:rFonts w:ascii="Tahoma" w:hAnsi="Tahoma" w:hint="eastAsia"/>
          <w:szCs w:val="21"/>
        </w:rPr>
        <w:t>月</w:t>
      </w:r>
      <w:r>
        <w:rPr>
          <w:rFonts w:ascii="Tahoma" w:hAnsi="Tahoma" w:hint="eastAsia"/>
          <w:szCs w:val="21"/>
        </w:rPr>
        <w:t>22</w:t>
      </w:r>
      <w:r>
        <w:rPr>
          <w:rFonts w:ascii="Tahoma" w:hAnsi="Tahoma" w:hint="eastAsia"/>
          <w:szCs w:val="21"/>
        </w:rPr>
        <w:t>日发起的第</w:t>
      </w:r>
      <w:r>
        <w:rPr>
          <w:rFonts w:ascii="Tahoma" w:hAnsi="Tahoma" w:hint="eastAsia"/>
          <w:szCs w:val="21"/>
        </w:rPr>
        <w:t>1</w:t>
      </w:r>
      <w:r>
        <w:rPr>
          <w:rFonts w:ascii="Tahoma" w:hAnsi="Tahoma" w:hint="eastAsia"/>
          <w:szCs w:val="21"/>
        </w:rPr>
        <w:t>笔交易报文。接收方应原样返回该字段内容。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接口类别：标识交互平台注册的接口功能，同银行接口默认为</w:t>
      </w:r>
      <w:r>
        <w:rPr>
          <w:rFonts w:ascii="Tahoma" w:hAnsi="Tahoma" w:hint="eastAsia"/>
          <w:szCs w:val="21"/>
        </w:rPr>
        <w:t>I04002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接口代码：标识具体的业务功能，每个接口内部不重复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交易发起域：区分交易发起方所在的网络域，同银行接口默认为</w:t>
      </w:r>
      <w:r>
        <w:rPr>
          <w:rFonts w:ascii="Tahoma" w:hAnsi="Tahoma" w:hint="eastAsia"/>
          <w:szCs w:val="21"/>
        </w:rPr>
        <w:t>I(</w:t>
      </w:r>
      <w:r>
        <w:rPr>
          <w:rFonts w:ascii="Tahoma" w:hAnsi="Tahoma"/>
          <w:szCs w:val="21"/>
        </w:rPr>
        <w:t>内网</w:t>
      </w:r>
      <w:r>
        <w:rPr>
          <w:rFonts w:ascii="Tahoma" w:hAnsi="Tahoma" w:hint="eastAsia"/>
          <w:szCs w:val="21"/>
        </w:rPr>
        <w:t>)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发送系统：消息发送业务系统。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接收系统：消息接收业务系统。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经办</w:t>
      </w:r>
      <w:r>
        <w:rPr>
          <w:rFonts w:ascii="Tahoma" w:hAnsi="Tahoma"/>
          <w:szCs w:val="21"/>
        </w:rPr>
        <w:t>区划代码</w:t>
      </w:r>
      <w:r>
        <w:rPr>
          <w:rFonts w:ascii="Tahoma" w:hAnsi="Tahoma" w:hint="eastAsia"/>
          <w:szCs w:val="21"/>
        </w:rPr>
        <w:t>：区分</w:t>
      </w:r>
      <w:r>
        <w:rPr>
          <w:rFonts w:ascii="Tahoma" w:hAnsi="Tahoma"/>
          <w:szCs w:val="21"/>
        </w:rPr>
        <w:t>支付经办区</w:t>
      </w:r>
      <w:r>
        <w:rPr>
          <w:rFonts w:ascii="Tahoma" w:hAnsi="Tahoma" w:hint="eastAsia"/>
          <w:szCs w:val="21"/>
        </w:rPr>
        <w:t>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险种</w:t>
      </w:r>
      <w:r>
        <w:rPr>
          <w:rFonts w:ascii="Tahoma" w:hAnsi="Tahoma"/>
          <w:szCs w:val="21"/>
        </w:rPr>
        <w:t>：</w:t>
      </w:r>
      <w:r>
        <w:rPr>
          <w:rFonts w:ascii="Tahoma" w:hAnsi="Tahoma" w:hint="eastAsia"/>
          <w:szCs w:val="21"/>
        </w:rPr>
        <w:t>区分支付</w:t>
      </w:r>
      <w:r>
        <w:rPr>
          <w:rFonts w:ascii="Tahoma" w:hAnsi="Tahoma"/>
          <w:szCs w:val="21"/>
        </w:rPr>
        <w:t>险种。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交易日期：消息发送日期。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交易时间：消息发送时间。</w:t>
      </w:r>
    </w:p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重发标志：主要用于业务经办或者结算类交易的异常处理，非业务经办或者结算类交易可不输入。同银行接口默认为</w:t>
      </w:r>
      <w:r>
        <w:rPr>
          <w:rFonts w:ascii="Tahoma" w:hAnsi="Tahoma" w:hint="eastAsia"/>
          <w:szCs w:val="21"/>
        </w:rPr>
        <w:t>N</w:t>
      </w:r>
      <w:r>
        <w:rPr>
          <w:rFonts w:ascii="Tahoma" w:hAnsi="Tahoma" w:hint="eastAsia"/>
          <w:szCs w:val="21"/>
        </w:rPr>
        <w:t>（</w:t>
      </w:r>
      <w:proofErr w:type="gramStart"/>
      <w:r>
        <w:rPr>
          <w:rFonts w:ascii="Tahoma" w:hAnsi="Tahoma" w:hint="eastAsia"/>
          <w:szCs w:val="21"/>
        </w:rPr>
        <w:t>不</w:t>
      </w:r>
      <w:proofErr w:type="gramEnd"/>
      <w:r>
        <w:rPr>
          <w:rFonts w:ascii="Tahoma" w:hAnsi="Tahoma" w:hint="eastAsia"/>
          <w:szCs w:val="21"/>
        </w:rPr>
        <w:t>重发）</w:t>
      </w:r>
    </w:p>
    <w:p w:rsidR="00FD0363" w:rsidRDefault="000F3FC9">
      <w:pPr>
        <w:numPr>
          <w:ilvl w:val="0"/>
          <w:numId w:val="2"/>
        </w:numPr>
        <w:rPr>
          <w:ins w:id="36" w:author="yaojx" w:date="2019-10-07T10:42:00Z"/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返回结果：包含交易返回码、具体业务返回码以及具体错误消息等处理结果；应当优先处理交易返回码，必须在交易返回</w:t>
      </w:r>
      <w:proofErr w:type="gramStart"/>
      <w:r>
        <w:rPr>
          <w:rFonts w:ascii="Tahoma" w:hAnsi="Tahoma" w:hint="eastAsia"/>
          <w:szCs w:val="21"/>
        </w:rPr>
        <w:t>码成功</w:t>
      </w:r>
      <w:proofErr w:type="gramEnd"/>
      <w:r>
        <w:rPr>
          <w:rFonts w:ascii="Tahoma" w:hAnsi="Tahoma" w:hint="eastAsia"/>
          <w:szCs w:val="21"/>
        </w:rPr>
        <w:t>的情况下，才去处理业务返回码；在交易返回</w:t>
      </w:r>
      <w:proofErr w:type="gramStart"/>
      <w:r>
        <w:rPr>
          <w:rFonts w:ascii="Tahoma" w:hAnsi="Tahoma" w:hint="eastAsia"/>
          <w:szCs w:val="21"/>
        </w:rPr>
        <w:t>码失败</w:t>
      </w:r>
      <w:proofErr w:type="gramEnd"/>
      <w:r>
        <w:rPr>
          <w:rFonts w:ascii="Tahoma" w:hAnsi="Tahoma" w:hint="eastAsia"/>
          <w:szCs w:val="21"/>
        </w:rPr>
        <w:t>的情况下，错误信息代表的是交易的错误信息，否则代表的是业务的错误信息。</w:t>
      </w:r>
    </w:p>
    <w:p w:rsidR="00FD0363" w:rsidRDefault="000F3FC9">
      <w:pPr>
        <w:numPr>
          <w:ilvl w:val="0"/>
          <w:numId w:val="2"/>
        </w:numPr>
        <w:rPr>
          <w:ins w:id="37" w:author="yaojx" w:date="2019-10-07T10:42:00Z"/>
          <w:rFonts w:ascii="Tahoma" w:hAnsi="Tahoma"/>
          <w:szCs w:val="21"/>
        </w:rPr>
      </w:pPr>
      <w:ins w:id="38" w:author="yaojx" w:date="2019-10-07T10:42:00Z">
        <w:r>
          <w:rPr>
            <w:rFonts w:ascii="Tahoma" w:hAnsi="Tahoma" w:hint="eastAsia"/>
            <w:szCs w:val="21"/>
          </w:rPr>
          <w:lastRenderedPageBreak/>
          <w:t>秘</w:t>
        </w:r>
        <w:proofErr w:type="gramStart"/>
        <w:r>
          <w:rPr>
            <w:rFonts w:ascii="Tahoma" w:hAnsi="Tahoma" w:hint="eastAsia"/>
            <w:szCs w:val="21"/>
          </w:rPr>
          <w:t>钥</w:t>
        </w:r>
        <w:proofErr w:type="gramEnd"/>
        <w:r>
          <w:rPr>
            <w:rFonts w:ascii="Tahoma" w:hAnsi="Tahoma" w:hint="eastAsia"/>
            <w:szCs w:val="21"/>
          </w:rPr>
          <w:t>：</w:t>
        </w:r>
        <w:r>
          <w:rPr>
            <w:rFonts w:ascii="Tahoma" w:hAnsi="Tahoma" w:hint="eastAsia"/>
            <w:szCs w:val="21"/>
          </w:rPr>
          <w:t>RSA</w:t>
        </w:r>
        <w:r>
          <w:rPr>
            <w:rFonts w:ascii="Tahoma" w:hAnsi="Tahoma"/>
            <w:szCs w:val="21"/>
          </w:rPr>
          <w:t>1024</w:t>
        </w:r>
      </w:ins>
      <w:ins w:id="39" w:author="cjw_internet" w:date="2019-11-01T13:52:00Z">
        <w:r>
          <w:rPr>
            <w:rFonts w:ascii="Tahoma" w:hAnsi="Tahoma" w:hint="eastAsia"/>
            <w:szCs w:val="21"/>
          </w:rPr>
          <w:t>非对称算法</w:t>
        </w:r>
      </w:ins>
      <w:ins w:id="40" w:author="yaojx" w:date="2019-10-07T10:42:00Z">
        <w:r>
          <w:rPr>
            <w:rFonts w:ascii="Tahoma" w:hAnsi="Tahoma"/>
            <w:szCs w:val="21"/>
          </w:rPr>
          <w:t>加密后的秘</w:t>
        </w:r>
        <w:proofErr w:type="gramStart"/>
        <w:r>
          <w:rPr>
            <w:rFonts w:ascii="Tahoma" w:hAnsi="Tahoma"/>
            <w:szCs w:val="21"/>
          </w:rPr>
          <w:t>钥</w:t>
        </w:r>
        <w:proofErr w:type="gramEnd"/>
        <w:r>
          <w:rPr>
            <w:rFonts w:ascii="Tahoma" w:hAnsi="Tahoma" w:hint="eastAsia"/>
            <w:szCs w:val="21"/>
          </w:rPr>
          <w:t>，</w:t>
        </w:r>
        <w:r>
          <w:rPr>
            <w:rFonts w:ascii="Tahoma" w:hAnsi="Tahoma"/>
            <w:szCs w:val="21"/>
          </w:rPr>
          <w:t>用于解密文件内容</w:t>
        </w:r>
        <w:r>
          <w:rPr>
            <w:rFonts w:ascii="Tahoma" w:hAnsi="Tahoma" w:hint="eastAsia"/>
            <w:szCs w:val="21"/>
          </w:rPr>
          <w:t>。</w:t>
        </w:r>
      </w:ins>
    </w:p>
    <w:p w:rsidR="00FD0363" w:rsidRDefault="00FD0363">
      <w:pPr>
        <w:ind w:left="420"/>
        <w:rPr>
          <w:rFonts w:ascii="Tahoma" w:hAnsi="Tahoma"/>
          <w:szCs w:val="21"/>
        </w:rPr>
      </w:pPr>
    </w:p>
    <w:p w:rsidR="00FD0363" w:rsidRDefault="000F3FC9">
      <w:pPr>
        <w:ind w:firstLine="420"/>
        <w:rPr>
          <w:rFonts w:ascii="Tahoma" w:hAnsi="Tahoma"/>
          <w:b/>
          <w:szCs w:val="21"/>
        </w:rPr>
      </w:pPr>
      <w:r>
        <w:rPr>
          <w:rFonts w:ascii="Tahoma" w:hAnsi="Tahoma" w:hint="eastAsia"/>
          <w:b/>
          <w:szCs w:val="21"/>
        </w:rPr>
        <w:t>返回结果组件要素：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01"/>
        <w:gridCol w:w="1267"/>
        <w:gridCol w:w="1426"/>
        <w:gridCol w:w="850"/>
        <w:gridCol w:w="1418"/>
        <w:gridCol w:w="240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50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267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426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40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01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交易返回码</w:t>
            </w:r>
          </w:p>
        </w:tc>
        <w:tc>
          <w:tcPr>
            <w:tcW w:w="1267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TradeCode</w:t>
            </w:r>
          </w:p>
        </w:tc>
        <w:tc>
          <w:tcPr>
            <w:tcW w:w="1426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tradeCode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[‘0’-’9’]{2,2}</w:t>
            </w:r>
          </w:p>
        </w:tc>
        <w:tc>
          <w:tcPr>
            <w:tcW w:w="240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501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业务</w:t>
            </w:r>
            <w:r>
              <w:rPr>
                <w:rFonts w:ascii="Tahoma" w:hAnsi="Tahoma"/>
                <w:szCs w:val="21"/>
              </w:rPr>
              <w:t>返回码</w:t>
            </w:r>
          </w:p>
        </w:tc>
        <w:tc>
          <w:tcPr>
            <w:tcW w:w="1267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BusiCode</w:t>
            </w:r>
          </w:p>
        </w:tc>
        <w:tc>
          <w:tcPr>
            <w:tcW w:w="1426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busiCode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[‘0’-’9’]{4,4}</w:t>
            </w:r>
          </w:p>
        </w:tc>
        <w:tc>
          <w:tcPr>
            <w:tcW w:w="240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Tahoma" w:hAnsi="Tahoma"/>
                <w:szCs w:val="21"/>
              </w:rPr>
              <w:t>当交易返回</w:t>
            </w:r>
            <w:proofErr w:type="gramStart"/>
            <w:r>
              <w:rPr>
                <w:rFonts w:ascii="Tahoma" w:hAnsi="Tahoma"/>
                <w:szCs w:val="21"/>
              </w:rPr>
              <w:t>码正常</w:t>
            </w:r>
            <w:proofErr w:type="gramEnd"/>
            <w:r>
              <w:rPr>
                <w:rFonts w:ascii="Tahoma" w:hAnsi="Tahoma"/>
                <w:szCs w:val="21"/>
              </w:rPr>
              <w:t>时</w:t>
            </w:r>
            <w:r>
              <w:rPr>
                <w:rFonts w:ascii="Tahoma" w:hAnsi="Tahoma" w:hint="eastAsia"/>
                <w:szCs w:val="21"/>
              </w:rPr>
              <w:t>，业务</w:t>
            </w:r>
            <w:proofErr w:type="gramStart"/>
            <w:r>
              <w:rPr>
                <w:rFonts w:ascii="Tahoma" w:hAnsi="Tahoma" w:hint="eastAsia"/>
                <w:szCs w:val="21"/>
              </w:rPr>
              <w:t>返回码必填</w:t>
            </w:r>
            <w:proofErr w:type="gramEnd"/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501" w:type="dxa"/>
          </w:tcPr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 w:hint="eastAsia"/>
                <w:szCs w:val="21"/>
              </w:rPr>
              <w:t>返回信息</w:t>
            </w:r>
          </w:p>
        </w:tc>
        <w:tc>
          <w:tcPr>
            <w:tcW w:w="1267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Info</w:t>
            </w:r>
          </w:p>
        </w:tc>
        <w:tc>
          <w:tcPr>
            <w:tcW w:w="1426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info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Max512Text</w:t>
            </w:r>
          </w:p>
        </w:tc>
        <w:tc>
          <w:tcPr>
            <w:tcW w:w="240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Tahoma" w:hAnsi="Tahoma"/>
                <w:szCs w:val="21"/>
              </w:rPr>
              <w:t>尤其当业务失败时</w:t>
            </w:r>
            <w:r>
              <w:rPr>
                <w:rFonts w:ascii="Tahoma" w:hAnsi="Tahoma" w:hint="eastAsia"/>
                <w:szCs w:val="21"/>
              </w:rPr>
              <w:t>，</w:t>
            </w:r>
            <w:r>
              <w:rPr>
                <w:rFonts w:ascii="Tahoma" w:hAnsi="Tahoma"/>
                <w:szCs w:val="21"/>
              </w:rPr>
              <w:t>描述详细原因</w:t>
            </w:r>
          </w:p>
        </w:tc>
      </w:tr>
    </w:tbl>
    <w:p w:rsidR="00FD0363" w:rsidRDefault="000F3FC9">
      <w:pPr>
        <w:numPr>
          <w:ilvl w:val="0"/>
          <w:numId w:val="2"/>
        </w:num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备用：用于扩展使用。</w:t>
      </w:r>
    </w:p>
    <w:p w:rsidR="00FD0363" w:rsidRDefault="000F3FC9">
      <w:pPr>
        <w:pStyle w:val="30"/>
      </w:pPr>
      <w:bookmarkStart w:id="41" w:name="_Toc448827970"/>
      <w:bookmarkStart w:id="42" w:name="_Toc448827946"/>
      <w:bookmarkStart w:id="43" w:name="_Toc448827978"/>
      <w:bookmarkStart w:id="44" w:name="_Toc448827980"/>
      <w:bookmarkStart w:id="45" w:name="_Toc448827974"/>
      <w:bookmarkStart w:id="46" w:name="_Toc448827979"/>
      <w:bookmarkStart w:id="47" w:name="_Toc448827966"/>
      <w:bookmarkStart w:id="48" w:name="_Toc448827967"/>
      <w:bookmarkStart w:id="49" w:name="_Toc448827968"/>
      <w:bookmarkStart w:id="50" w:name="_Toc448827969"/>
      <w:bookmarkStart w:id="51" w:name="_Toc448827971"/>
      <w:bookmarkStart w:id="52" w:name="_Toc448827972"/>
      <w:bookmarkStart w:id="53" w:name="_Toc448827973"/>
      <w:bookmarkStart w:id="54" w:name="_Toc448827975"/>
      <w:bookmarkStart w:id="55" w:name="_Toc448827976"/>
      <w:bookmarkStart w:id="56" w:name="_Toc448827977"/>
      <w:bookmarkStart w:id="57" w:name="_Toc448828048"/>
      <w:bookmarkStart w:id="58" w:name="_Toc448827981"/>
      <w:bookmarkStart w:id="59" w:name="_Toc448827983"/>
      <w:bookmarkStart w:id="60" w:name="_Toc448827982"/>
      <w:bookmarkStart w:id="61" w:name="_Toc448828047"/>
      <w:bookmarkStart w:id="62" w:name="_Toc448828049"/>
      <w:bookmarkStart w:id="63" w:name="_Toc79830985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rPr>
          <w:rFonts w:hint="eastAsia"/>
        </w:rPr>
        <w:t>示例</w:t>
      </w:r>
      <w:bookmarkEnd w:id="63"/>
    </w:p>
    <w:p w:rsidR="00FD0363" w:rsidRDefault="000F3FC9">
      <w:pPr>
        <w:rPr>
          <w:rFonts w:ascii="Tahoma" w:hAnsi="Tahoma"/>
          <w:b/>
          <w:szCs w:val="21"/>
        </w:rPr>
      </w:pPr>
      <w:r>
        <w:rPr>
          <w:rFonts w:ascii="Tahoma" w:hAnsi="Tahoma" w:hint="eastAsia"/>
          <w:szCs w:val="21"/>
        </w:rPr>
        <w:t>请求消息体报文：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2"/>
      </w:tblGrid>
      <w:tr w:rsidR="00FD0363">
        <w:trPr>
          <w:jc w:val="center"/>
        </w:trPr>
        <w:tc>
          <w:tcPr>
            <w:tcW w:w="7682" w:type="dxa"/>
            <w:shd w:val="clear" w:color="auto" w:fill="F2F2F2"/>
          </w:tcPr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proofErr w:type="gramStart"/>
            <w:r>
              <w:rPr>
                <w:rFonts w:ascii="Tahoma" w:hAnsi="Tahoma"/>
                <w:color w:val="2E74B5"/>
                <w:szCs w:val="21"/>
              </w:rPr>
              <w:t>&lt;?xml</w:t>
            </w:r>
            <w:proofErr w:type="gramEnd"/>
            <w:r>
              <w:rPr>
                <w:rFonts w:ascii="Tahoma" w:hAnsi="Tahoma"/>
                <w:color w:val="2E74B5"/>
                <w:szCs w:val="21"/>
              </w:rPr>
              <w:t xml:space="preserve"> version="1.0" encoding="UTF-8"?&gt;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&lt;head&gt;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&lt;version&gt;1.0.0&lt;/version&gt;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&lt;ref&gt;I900012013092200000001&lt;/ref&gt;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&lt;sysCode&gt;I00001&lt;/sysCode&gt;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&lt;busCode&gt;BS0001&lt;/busCode&gt;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&lt;tradeSrc&gt;O&lt;/tradeSrc&gt;info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&lt;sender&gt;O90000&lt;/sender&gt;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&lt;reciver&gt;I90001&lt;/reciver&gt;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&lt;aaa</w:t>
            </w:r>
            <w:r>
              <w:rPr>
                <w:rFonts w:ascii="Tahoma" w:hAnsi="Tahoma" w:hint="eastAsia"/>
                <w:color w:val="2E74B5"/>
                <w:szCs w:val="21"/>
              </w:rPr>
              <w:t>027</w:t>
            </w:r>
            <w:r>
              <w:rPr>
                <w:rFonts w:ascii="Tahoma" w:hAnsi="Tahoma"/>
                <w:color w:val="2E74B5"/>
                <w:szCs w:val="21"/>
              </w:rPr>
              <w:t>&gt;219900&lt;/aaa</w:t>
            </w:r>
            <w:r>
              <w:rPr>
                <w:rFonts w:ascii="Tahoma" w:hAnsi="Tahoma" w:hint="eastAsia"/>
                <w:color w:val="2E74B5"/>
                <w:szCs w:val="21"/>
              </w:rPr>
              <w:t>027</w:t>
            </w:r>
            <w:r>
              <w:rPr>
                <w:rFonts w:ascii="Tahoma" w:hAnsi="Tahoma"/>
                <w:color w:val="2E74B5"/>
                <w:szCs w:val="21"/>
              </w:rPr>
              <w:t xml:space="preserve">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&lt;aae140&gt;</w:t>
            </w:r>
            <w:r w:rsidR="005100F9">
              <w:rPr>
                <w:rFonts w:ascii="Tahoma" w:hAnsi="Tahoma" w:hint="eastAsia"/>
                <w:color w:val="2E74B5"/>
                <w:szCs w:val="21"/>
              </w:rPr>
              <w:t>21</w:t>
            </w:r>
            <w:r>
              <w:rPr>
                <w:rFonts w:ascii="Tahoma" w:hAnsi="Tahoma"/>
                <w:color w:val="2E74B5"/>
                <w:szCs w:val="21"/>
              </w:rPr>
              <w:t xml:space="preserve">&lt;/aae140&gt;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&lt;date&gt;20130927&lt;/date&gt;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&lt;time&gt;100910&lt;/time&gt;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&lt;reSnd&gt;N&lt;/reSnd&gt;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&lt;rst&gt; </w:t>
            </w:r>
          </w:p>
          <w:p w:rsidR="00FD0363" w:rsidRDefault="000F3FC9">
            <w:pPr>
              <w:ind w:firstLineChars="400" w:firstLine="84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&lt;tradeCode&gt;99&lt;/tradeCode&gt; </w:t>
            </w:r>
          </w:p>
          <w:p w:rsidR="00FD0363" w:rsidRDefault="000F3FC9">
            <w:pPr>
              <w:ind w:firstLineChars="400" w:firstLine="84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&lt;busiCode&gt;&lt;/busiCode&gt; </w:t>
            </w:r>
          </w:p>
          <w:p w:rsidR="00FD0363" w:rsidRDefault="000F3FC9">
            <w:pPr>
              <w:ind w:firstLineChars="400" w:firstLine="84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&lt;info&gt;&lt;/info&gt;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&lt;/rst&gt; </w:t>
            </w:r>
          </w:p>
          <w:p w:rsidR="00FD0363" w:rsidRDefault="000F3FC9">
            <w:pPr>
              <w:ind w:firstLineChars="200" w:firstLine="420"/>
              <w:rPr>
                <w:ins w:id="64" w:author="yaojx" w:date="2019-10-07T10:45:00Z"/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&lt;by&gt;&lt;/by&gt;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ins w:id="65" w:author="yaojx" w:date="2019-10-07T10:45:00Z">
              <w:r>
                <w:rPr>
                  <w:rFonts w:ascii="Tahoma" w:hAnsi="Tahoma"/>
                  <w:color w:val="2E74B5"/>
                  <w:szCs w:val="21"/>
                </w:rPr>
                <w:t>&lt;key&gt;this is key&lt;/key&gt;</w:t>
              </w:r>
            </w:ins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&lt;/head&gt;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proofErr w:type="gramStart"/>
            <w:r>
              <w:rPr>
                <w:rFonts w:ascii="Tahoma" w:hAnsi="Tahoma"/>
                <w:color w:val="2E74B5"/>
                <w:szCs w:val="21"/>
              </w:rPr>
              <w:t>&lt;?xml</w:t>
            </w:r>
            <w:proofErr w:type="gramEnd"/>
            <w:r>
              <w:rPr>
                <w:rFonts w:ascii="Tahoma" w:hAnsi="Tahoma"/>
                <w:color w:val="2E74B5"/>
                <w:szCs w:val="21"/>
              </w:rPr>
              <w:t xml:space="preserve"> version="1.0" encoding="UTF-8"?&gt;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&lt;data&gt;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…… </w:t>
            </w:r>
          </w:p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&lt;/data&gt; </w:t>
            </w:r>
          </w:p>
        </w:tc>
      </w:tr>
    </w:tbl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返回消息体报文：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2"/>
      </w:tblGrid>
      <w:tr w:rsidR="00FD0363">
        <w:trPr>
          <w:jc w:val="center"/>
        </w:trPr>
        <w:tc>
          <w:tcPr>
            <w:tcW w:w="7682" w:type="dxa"/>
            <w:shd w:val="clear" w:color="auto" w:fill="F2F2F2"/>
          </w:tcPr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proofErr w:type="gramStart"/>
            <w:r>
              <w:rPr>
                <w:rFonts w:ascii="Tahoma" w:hAnsi="Tahoma"/>
                <w:color w:val="2E74B5"/>
                <w:szCs w:val="21"/>
              </w:rPr>
              <w:t>&lt;?xml</w:t>
            </w:r>
            <w:proofErr w:type="gramEnd"/>
            <w:r>
              <w:rPr>
                <w:rFonts w:ascii="Tahoma" w:hAnsi="Tahoma"/>
                <w:color w:val="2E74B5"/>
                <w:szCs w:val="21"/>
              </w:rPr>
              <w:t xml:space="preserve"> version="1.0" encoding="UTF-8"?&gt;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&lt;head&gt;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&lt;version&gt;1.0.0&lt;/version&gt;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lastRenderedPageBreak/>
              <w:t xml:space="preserve">&lt;ref&gt;I900012013092200000001&lt;/ref&gt;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&lt;sysCode&gt;I00001&lt;/sysCode&gt;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&lt;busCode&gt;BS0001&lt;/busCode&gt;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&lt;tradeSrc&gt;O&lt;/tradeSrc&gt;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&lt;sender&gt;I90001&lt;/sender&gt;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&lt;reciver&gt;O90000&lt;/reciver&gt;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&lt;date&gt;20130927&lt;/date&gt;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&lt;time&gt;100910&lt;/time&gt;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&lt;reSnd&gt;N&lt;/reSnd&gt;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&lt;rst&gt; </w:t>
            </w:r>
          </w:p>
          <w:p w:rsidR="00FD0363" w:rsidRDefault="000F3FC9">
            <w:pPr>
              <w:ind w:firstLineChars="400" w:firstLine="84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&lt;tradeCode&gt;00&lt;/tradeCode&gt; </w:t>
            </w:r>
          </w:p>
          <w:p w:rsidR="00FD0363" w:rsidRDefault="000F3FC9">
            <w:pPr>
              <w:ind w:firstLineChars="400" w:firstLine="84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&lt;busiCode&gt;0000&lt;/busiCode&gt; </w:t>
            </w:r>
          </w:p>
          <w:p w:rsidR="00FD0363" w:rsidRDefault="000F3FC9">
            <w:pPr>
              <w:ind w:firstLineChars="400" w:firstLine="84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&lt;info&gt;&lt;/info&gt;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&lt;/rst&gt; </w:t>
            </w:r>
          </w:p>
          <w:p w:rsidR="00FD0363" w:rsidRDefault="000F3FC9">
            <w:pPr>
              <w:ind w:firstLineChars="200" w:firstLine="420"/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&lt;by&gt;&lt;/by&gt;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&lt;/head&gt;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proofErr w:type="gramStart"/>
            <w:r>
              <w:rPr>
                <w:rFonts w:ascii="Tahoma" w:hAnsi="Tahoma"/>
                <w:color w:val="2E74B5"/>
                <w:szCs w:val="21"/>
              </w:rPr>
              <w:t>&lt;?xml</w:t>
            </w:r>
            <w:proofErr w:type="gramEnd"/>
            <w:r>
              <w:rPr>
                <w:rFonts w:ascii="Tahoma" w:hAnsi="Tahoma"/>
                <w:color w:val="2E74B5"/>
                <w:szCs w:val="21"/>
              </w:rPr>
              <w:t xml:space="preserve"> version="1.0" encoding="UTF-8"?&gt;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&lt;data&gt; 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……</w:t>
            </w:r>
          </w:p>
          <w:p w:rsidR="00FD0363" w:rsidRDefault="000F3FC9">
            <w:pPr>
              <w:rPr>
                <w:rFonts w:ascii="Tahoma" w:hAnsi="Tahoma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 xml:space="preserve">&lt;/data&gt;  </w:t>
            </w:r>
          </w:p>
        </w:tc>
      </w:tr>
    </w:tbl>
    <w:p w:rsidR="00FD0363" w:rsidRDefault="000F3FC9">
      <w:pPr>
        <w:pStyle w:val="20"/>
      </w:pPr>
      <w:bookmarkStart w:id="66" w:name="_Toc449084228"/>
      <w:bookmarkStart w:id="67" w:name="_Toc79830986"/>
      <w:r>
        <w:lastRenderedPageBreak/>
        <w:t>Socket</w:t>
      </w:r>
      <w:r>
        <w:rPr>
          <w:rFonts w:hint="eastAsia"/>
        </w:rPr>
        <w:t>传输方式</w:t>
      </w:r>
      <w:bookmarkEnd w:id="66"/>
      <w:bookmarkEnd w:id="67"/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/>
          <w:szCs w:val="21"/>
        </w:rPr>
        <w:t>Socket</w:t>
      </w:r>
      <w:r>
        <w:rPr>
          <w:rFonts w:ascii="Tahoma" w:hAnsi="Tahoma" w:hint="eastAsia"/>
          <w:szCs w:val="21"/>
        </w:rPr>
        <w:t>以字节流传输，服务方提供地址和端口号。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/>
          <w:szCs w:val="21"/>
        </w:rPr>
        <w:t>Java</w:t>
      </w:r>
      <w:r>
        <w:rPr>
          <w:rFonts w:ascii="Tahoma" w:hAnsi="Tahoma" w:hint="eastAsia"/>
          <w:szCs w:val="21"/>
        </w:rPr>
        <w:t>调用示例：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/>
          <w:szCs w:val="21"/>
        </w:rPr>
        <w:t>String inData = "...</w:t>
      </w:r>
      <w:proofErr w:type="gramStart"/>
      <w:r>
        <w:rPr>
          <w:rFonts w:ascii="Tahoma" w:hAnsi="Tahoma"/>
          <w:szCs w:val="21"/>
        </w:rPr>
        <w:t>?&lt;</w:t>
      </w:r>
      <w:proofErr w:type="gramEnd"/>
      <w:r>
        <w:rPr>
          <w:rFonts w:ascii="Tahoma" w:hAnsi="Tahoma"/>
          <w:szCs w:val="21"/>
        </w:rPr>
        <w:t>xml&gt;...&lt;/xml&gt;...";//</w:t>
      </w:r>
      <w:r>
        <w:rPr>
          <w:rFonts w:ascii="Tahoma" w:hAnsi="Tahoma" w:hint="eastAsia"/>
          <w:szCs w:val="21"/>
        </w:rPr>
        <w:t>按报文长度域，标志域，消息体域，数字签名域顺序组成的字符串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FD0363">
        <w:trPr>
          <w:jc w:val="center"/>
        </w:trPr>
        <w:tc>
          <w:tcPr>
            <w:tcW w:w="8642" w:type="dxa"/>
            <w:shd w:val="clear" w:color="auto" w:fill="F2F2F2"/>
          </w:tcPr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String retData = "";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Socket socket = new Socket();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socket.setSoTimeout(timeout);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socket.connect(new InetSocketAddress(ip,port),timeout);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Writer writer=new OutputStreamWriter(socket.getOutputStream());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writer.write(inData);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writer.flush();</w:t>
            </w:r>
          </w:p>
          <w:p w:rsidR="00FD0363" w:rsidRDefault="000F3FC9">
            <w:pPr>
              <w:rPr>
                <w:rFonts w:ascii="Tahoma" w:hAnsi="Tahoma"/>
                <w:color w:val="2E74B5"/>
                <w:szCs w:val="21"/>
              </w:rPr>
            </w:pPr>
            <w:r>
              <w:rPr>
                <w:rFonts w:ascii="Tahoma" w:hAnsi="Tahoma"/>
                <w:color w:val="2E74B5"/>
                <w:szCs w:val="21"/>
              </w:rPr>
              <w:t>writer.close();</w:t>
            </w:r>
          </w:p>
        </w:tc>
      </w:tr>
    </w:tbl>
    <w:p w:rsidR="00FD0363" w:rsidRDefault="000F3FC9">
      <w:pPr>
        <w:pStyle w:val="20"/>
      </w:pPr>
      <w:bookmarkStart w:id="68" w:name="_Toc448828073"/>
      <w:bookmarkStart w:id="69" w:name="_Toc448837078"/>
      <w:bookmarkStart w:id="70" w:name="_Toc448838194"/>
      <w:bookmarkStart w:id="71" w:name="_Toc449014542"/>
      <w:bookmarkStart w:id="72" w:name="_Toc449021793"/>
      <w:bookmarkStart w:id="73" w:name="_Toc449084229"/>
      <w:bookmarkStart w:id="74" w:name="_Toc79830987"/>
      <w:bookmarkEnd w:id="68"/>
      <w:bookmarkEnd w:id="69"/>
      <w:bookmarkEnd w:id="70"/>
      <w:bookmarkEnd w:id="71"/>
      <w:bookmarkEnd w:id="72"/>
      <w:r>
        <w:rPr>
          <w:rFonts w:hint="eastAsia"/>
        </w:rPr>
        <w:t>文件名规则</w:t>
      </w:r>
      <w:bookmarkEnd w:id="73"/>
      <w:bookmarkEnd w:id="74"/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对于数据量较大的非实时交易，使用</w:t>
      </w:r>
      <w:r>
        <w:rPr>
          <w:rFonts w:ascii="Tahoma" w:hAnsi="Tahoma" w:hint="eastAsia"/>
          <w:szCs w:val="21"/>
        </w:rPr>
        <w:t>SFTP</w:t>
      </w:r>
      <w:r>
        <w:rPr>
          <w:rFonts w:ascii="Tahoma" w:hAnsi="Tahoma" w:hint="eastAsia"/>
          <w:szCs w:val="21"/>
        </w:rPr>
        <w:t>方式进行传输。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报盘流转方向：</w:t>
      </w:r>
      <w:r>
        <w:rPr>
          <w:rFonts w:ascii="Tahoma" w:hAnsi="Tahoma" w:hint="eastAsia"/>
          <w:szCs w:val="21"/>
        </w:rPr>
        <w:t>C</w:t>
      </w:r>
      <w:r w:rsidR="00356A76">
        <w:rPr>
          <w:rFonts w:ascii="Tahoma" w:hAnsi="Tahoma" w:hint="eastAsia"/>
          <w:szCs w:val="21"/>
        </w:rPr>
        <w:t>失业保险</w:t>
      </w:r>
      <w:r>
        <w:rPr>
          <w:rFonts w:ascii="Tahoma" w:hAnsi="Tahoma" w:hint="eastAsia"/>
          <w:szCs w:val="21"/>
        </w:rPr>
        <w:t>系统</w:t>
      </w:r>
      <w:r>
        <w:rPr>
          <w:rFonts w:ascii="Tahoma" w:hAnsi="Tahoma" w:hint="eastAsia"/>
          <w:szCs w:val="21"/>
        </w:rPr>
        <w:t xml:space="preserve">  B</w:t>
      </w:r>
      <w:r>
        <w:rPr>
          <w:rFonts w:ascii="Tahoma" w:hAnsi="Tahoma" w:hint="eastAsia"/>
          <w:szCs w:val="21"/>
        </w:rPr>
        <w:t>银行。如果是</w:t>
      </w:r>
      <w:r w:rsidR="00356A76">
        <w:rPr>
          <w:rFonts w:ascii="Tahoma" w:hAnsi="Tahoma" w:hint="eastAsia"/>
          <w:szCs w:val="21"/>
        </w:rPr>
        <w:t>失业保险</w:t>
      </w:r>
      <w:r>
        <w:rPr>
          <w:rFonts w:ascii="Tahoma" w:hAnsi="Tahoma" w:hint="eastAsia"/>
          <w:szCs w:val="21"/>
        </w:rPr>
        <w:t>系统发给银行，则为</w:t>
      </w:r>
      <w:r>
        <w:rPr>
          <w:rFonts w:ascii="Tahoma" w:hAnsi="Tahoma" w:hint="eastAsia"/>
          <w:szCs w:val="21"/>
        </w:rPr>
        <w:t>LNCB</w:t>
      </w:r>
      <w:r>
        <w:rPr>
          <w:rFonts w:ascii="Tahoma" w:hAnsi="Tahoma" w:hint="eastAsia"/>
          <w:szCs w:val="21"/>
        </w:rPr>
        <w:t>；如果是银行发给</w:t>
      </w:r>
      <w:r w:rsidR="00356A76">
        <w:rPr>
          <w:rFonts w:ascii="Tahoma" w:hAnsi="Tahoma" w:hint="eastAsia"/>
          <w:szCs w:val="21"/>
        </w:rPr>
        <w:t>失业保险</w:t>
      </w:r>
      <w:r>
        <w:rPr>
          <w:rFonts w:ascii="Tahoma" w:hAnsi="Tahoma" w:hint="eastAsia"/>
          <w:szCs w:val="21"/>
        </w:rPr>
        <w:t>系统，则为</w:t>
      </w:r>
      <w:r>
        <w:rPr>
          <w:rFonts w:ascii="Tahoma" w:hAnsi="Tahoma" w:hint="eastAsia"/>
          <w:szCs w:val="21"/>
        </w:rPr>
        <w:t>LNBC</w:t>
      </w:r>
      <w:r>
        <w:rPr>
          <w:rFonts w:ascii="Tahoma" w:hAnsi="Tahoma" w:hint="eastAsia"/>
          <w:szCs w:val="21"/>
        </w:rPr>
        <w:t>。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文件后缀：</w:t>
      </w:r>
      <w:r>
        <w:rPr>
          <w:rFonts w:ascii="Tahoma" w:hAnsi="Tahoma" w:hint="eastAsia"/>
          <w:szCs w:val="21"/>
        </w:rPr>
        <w:t>.txt.gz</w:t>
      </w:r>
      <w:r>
        <w:rPr>
          <w:rFonts w:ascii="Tahoma" w:hAnsi="Tahoma" w:hint="eastAsia"/>
          <w:szCs w:val="21"/>
        </w:rPr>
        <w:t>，为文本文件</w:t>
      </w:r>
      <w:r>
        <w:rPr>
          <w:rFonts w:ascii="Tahoma" w:hAnsi="Tahoma" w:hint="eastAsia"/>
          <w:szCs w:val="21"/>
        </w:rPr>
        <w:t>(gz</w:t>
      </w:r>
      <w:r>
        <w:rPr>
          <w:rFonts w:ascii="Tahoma" w:hAnsi="Tahoma" w:hint="eastAsia"/>
          <w:szCs w:val="21"/>
        </w:rPr>
        <w:t>格式压缩</w:t>
      </w:r>
      <w:r>
        <w:rPr>
          <w:rFonts w:ascii="Tahoma" w:hAnsi="Tahoma" w:hint="eastAsia"/>
          <w:szCs w:val="21"/>
        </w:rPr>
        <w:t>)</w:t>
      </w:r>
      <w:r>
        <w:rPr>
          <w:rFonts w:ascii="Tahoma" w:hAnsi="Tahoma" w:hint="eastAsia"/>
          <w:szCs w:val="21"/>
        </w:rPr>
        <w:t>。</w:t>
      </w:r>
    </w:p>
    <w:p w:rsidR="00FD0363" w:rsidRDefault="000F3FC9">
      <w:pPr>
        <w:rPr>
          <w:rFonts w:ascii="Tahoma" w:hAnsi="Tahoma"/>
          <w:szCs w:val="21"/>
        </w:rPr>
      </w:pPr>
      <w:r>
        <w:rPr>
          <w:rFonts w:ascii="Tahoma" w:hAnsi="Tahoma" w:hint="eastAsia"/>
          <w:szCs w:val="21"/>
        </w:rPr>
        <w:t>文件采用</w:t>
      </w:r>
      <w:r>
        <w:rPr>
          <w:rFonts w:ascii="Tahoma" w:hAnsi="Tahoma"/>
          <w:szCs w:val="21"/>
        </w:rPr>
        <w:t>UTF-8</w:t>
      </w:r>
      <w:r>
        <w:rPr>
          <w:rFonts w:ascii="Tahoma" w:hAnsi="Tahoma" w:hint="eastAsia"/>
          <w:szCs w:val="21"/>
        </w:rPr>
        <w:t>字符集。</w:t>
      </w:r>
    </w:p>
    <w:p w:rsidR="00FD0363" w:rsidRDefault="000F3FC9">
      <w:pPr>
        <w:pStyle w:val="20"/>
      </w:pPr>
      <w:bookmarkStart w:id="75" w:name="_Toc449084230"/>
      <w:bookmarkStart w:id="76" w:name="_Toc79830988"/>
      <w:r>
        <w:lastRenderedPageBreak/>
        <w:t>S</w:t>
      </w:r>
      <w:r>
        <w:rPr>
          <w:rFonts w:hint="eastAsia"/>
        </w:rPr>
        <w:t>FTP</w:t>
      </w:r>
      <w:r>
        <w:rPr>
          <w:rFonts w:hint="eastAsia"/>
        </w:rPr>
        <w:t>文件交互规则</w:t>
      </w:r>
      <w:bookmarkEnd w:id="75"/>
      <w:bookmarkEnd w:id="76"/>
    </w:p>
    <w:p w:rsidR="00FD0363" w:rsidRDefault="00FD0363">
      <w:pPr>
        <w:numPr>
          <w:ilvl w:val="0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77" w:name="_Toc449084231"/>
      <w:bookmarkStart w:id="78" w:name="_Toc449021796"/>
      <w:bookmarkStart w:id="79" w:name="_Toc417041306"/>
      <w:bookmarkEnd w:id="77"/>
      <w:bookmarkEnd w:id="78"/>
    </w:p>
    <w:p w:rsidR="00FD0363" w:rsidRDefault="00FD0363">
      <w:pPr>
        <w:numPr>
          <w:ilvl w:val="0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80" w:name="_Toc449021797"/>
      <w:bookmarkStart w:id="81" w:name="_Toc449084232"/>
      <w:bookmarkEnd w:id="80"/>
      <w:bookmarkEnd w:id="81"/>
    </w:p>
    <w:p w:rsidR="00FD0363" w:rsidRDefault="00FD0363">
      <w:pPr>
        <w:numPr>
          <w:ilvl w:val="0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82" w:name="_Toc449084233"/>
      <w:bookmarkStart w:id="83" w:name="_Toc449021798"/>
      <w:bookmarkEnd w:id="82"/>
      <w:bookmarkEnd w:id="83"/>
    </w:p>
    <w:p w:rsidR="00FD0363" w:rsidRDefault="00FD0363">
      <w:pPr>
        <w:numPr>
          <w:ilvl w:val="1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84" w:name="_Toc449084234"/>
      <w:bookmarkStart w:id="85" w:name="_Toc449021799"/>
      <w:bookmarkEnd w:id="84"/>
      <w:bookmarkEnd w:id="85"/>
    </w:p>
    <w:p w:rsidR="00FD0363" w:rsidRDefault="00FD0363">
      <w:pPr>
        <w:numPr>
          <w:ilvl w:val="1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86" w:name="_Toc449021800"/>
      <w:bookmarkStart w:id="87" w:name="_Toc449084235"/>
      <w:bookmarkEnd w:id="86"/>
      <w:bookmarkEnd w:id="87"/>
    </w:p>
    <w:p w:rsidR="00FD0363" w:rsidRDefault="00FD0363">
      <w:pPr>
        <w:numPr>
          <w:ilvl w:val="1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88" w:name="_Toc449021801"/>
      <w:bookmarkStart w:id="89" w:name="_Toc449084236"/>
      <w:bookmarkEnd w:id="88"/>
      <w:bookmarkEnd w:id="89"/>
    </w:p>
    <w:p w:rsidR="00FD0363" w:rsidRDefault="00FD0363">
      <w:pPr>
        <w:numPr>
          <w:ilvl w:val="1"/>
          <w:numId w:val="2"/>
        </w:numPr>
        <w:rPr>
          <w:rFonts w:ascii="Tahoma" w:hAnsi="Tahoma"/>
          <w:b/>
          <w:bCs/>
          <w:i/>
          <w:vanish/>
          <w:sz w:val="24"/>
        </w:rPr>
      </w:pPr>
      <w:bookmarkStart w:id="90" w:name="_Toc449084237"/>
      <w:bookmarkStart w:id="91" w:name="_Toc449021802"/>
      <w:bookmarkEnd w:id="90"/>
      <w:bookmarkEnd w:id="91"/>
    </w:p>
    <w:bookmarkEnd w:id="79"/>
    <w:p w:rsidR="00FD0363" w:rsidRDefault="00356A76">
      <w:r>
        <w:t>失业保险</w:t>
      </w:r>
      <w:r w:rsidR="000F3FC9">
        <w:t>系统生成银行报盘文件</w:t>
      </w:r>
      <w:r w:rsidR="000F3FC9">
        <w:rPr>
          <w:rFonts w:hint="eastAsia"/>
        </w:rPr>
        <w:t>，</w:t>
      </w:r>
      <w:r w:rsidR="000F3FC9">
        <w:t>通过</w:t>
      </w:r>
      <w:r w:rsidR="000F3FC9">
        <w:rPr>
          <w:rFonts w:hint="eastAsia"/>
        </w:rPr>
        <w:t>SFTP</w:t>
      </w:r>
      <w:r w:rsidR="000F3FC9">
        <w:rPr>
          <w:rFonts w:hint="eastAsia"/>
        </w:rPr>
        <w:t>上传至银行端</w:t>
      </w:r>
      <w:r w:rsidR="000F3FC9">
        <w:rPr>
          <w:rFonts w:hint="eastAsia"/>
        </w:rPr>
        <w:t>SFTP</w:t>
      </w:r>
      <w:r w:rsidR="000F3FC9">
        <w:rPr>
          <w:rFonts w:hint="eastAsia"/>
        </w:rPr>
        <w:t>文件服务器根目录</w:t>
      </w:r>
      <w:r w:rsidR="000F3FC9">
        <w:rPr>
          <w:rFonts w:hint="eastAsia"/>
        </w:rPr>
        <w:t>I900</w:t>
      </w:r>
      <w:r w:rsidR="000F3FC9">
        <w:t>0</w:t>
      </w:r>
      <w:ins w:id="92" w:author="cjw_internet" w:date="2019-11-01T11:35:00Z">
        <w:r w:rsidR="000F3FC9">
          <w:rPr>
            <w:rFonts w:hint="eastAsia"/>
          </w:rPr>
          <w:t>8</w:t>
        </w:r>
      </w:ins>
      <w:r w:rsidR="000F3FC9">
        <w:rPr>
          <w:rFonts w:hint="eastAsia"/>
        </w:rPr>
        <w:t>下指定银行子文件夹下的各市文件夹（各市文件夹名称使用地市级经办区行政区划命名，全市报盘数据文件全部存放在各市文件夹下，不再建区县一级文件夹单独存放）</w:t>
      </w:r>
    </w:p>
    <w:p w:rsidR="00FD0363" w:rsidRDefault="000F3FC9">
      <w:r>
        <w:rPr>
          <w:rFonts w:hint="eastAsia"/>
        </w:rPr>
        <w:t>例如：全省</w:t>
      </w:r>
      <w:r w:rsidR="005D3BBD">
        <w:rPr>
          <w:rFonts w:ascii="宋体" w:cs="宋体" w:hint="eastAsia"/>
          <w:color w:val="000000"/>
          <w:szCs w:val="21"/>
        </w:rPr>
        <w:t>失业</w:t>
      </w:r>
      <w:r>
        <w:rPr>
          <w:rFonts w:ascii="宋体" w:cs="宋体" w:hint="eastAsia"/>
          <w:color w:val="000000"/>
          <w:szCs w:val="21"/>
        </w:rPr>
        <w:t>保险系统</w:t>
      </w:r>
      <w:r>
        <w:rPr>
          <w:rFonts w:hint="eastAsia"/>
        </w:rPr>
        <w:t>鞍山市发送给建设银行的报盘文件，上传至建设银行</w:t>
      </w:r>
      <w:r>
        <w:rPr>
          <w:rFonts w:hint="eastAsia"/>
        </w:rPr>
        <w:t>SFTP</w:t>
      </w:r>
      <w:r>
        <w:rPr>
          <w:rFonts w:hint="eastAsia"/>
        </w:rPr>
        <w:t>文件服务器根目录下的</w:t>
      </w:r>
      <w:r>
        <w:rPr>
          <w:rFonts w:hint="eastAsia"/>
        </w:rPr>
        <w:t>I90008</w:t>
      </w:r>
      <w:r>
        <w:rPr>
          <w:rFonts w:hint="eastAsia"/>
        </w:rPr>
        <w:t>下的</w:t>
      </w:r>
      <w:r>
        <w:rPr>
          <w:rFonts w:hint="eastAsia"/>
        </w:rPr>
        <w:t>95533</w:t>
      </w:r>
      <w:r>
        <w:rPr>
          <w:rFonts w:hint="eastAsia"/>
        </w:rPr>
        <w:t>下的</w:t>
      </w:r>
      <w:r>
        <w:t>21</w:t>
      </w:r>
      <w:r>
        <w:rPr>
          <w:rFonts w:hint="eastAsia"/>
        </w:rPr>
        <w:t>03</w:t>
      </w:r>
      <w:r>
        <w:t>00</w:t>
      </w:r>
      <w:r>
        <w:rPr>
          <w:rFonts w:hint="eastAsia"/>
        </w:rPr>
        <w:t>下</w:t>
      </w:r>
      <w:r>
        <w:t>的</w:t>
      </w:r>
      <w:r>
        <w:rPr>
          <w:rFonts w:hint="eastAsia"/>
        </w:rPr>
        <w:t>11</w:t>
      </w:r>
      <w:r>
        <w:rPr>
          <w:rFonts w:hint="eastAsia"/>
        </w:rPr>
        <w:t>子文件夹，同理，银行发送给</w:t>
      </w:r>
      <w:r w:rsidR="00356A76">
        <w:rPr>
          <w:rFonts w:hint="eastAsia"/>
        </w:rPr>
        <w:t>失业保险</w:t>
      </w:r>
      <w:r>
        <w:rPr>
          <w:rFonts w:hint="eastAsia"/>
        </w:rPr>
        <w:t>系统的报盘文件，上传</w:t>
      </w:r>
      <w:r>
        <w:t>至</w:t>
      </w:r>
      <w:r>
        <w:rPr>
          <w:rFonts w:hint="eastAsia"/>
        </w:rPr>
        <w:t>O90008</w:t>
      </w:r>
      <w:r>
        <w:t>下对应的银行子文件夹</w:t>
      </w:r>
      <w:r>
        <w:rPr>
          <w:rFonts w:hint="eastAsia"/>
        </w:rPr>
        <w:t>。</w:t>
      </w:r>
    </w:p>
    <w:p w:rsidR="00FD0363" w:rsidRDefault="00FD0363">
      <w:pPr>
        <w:rPr>
          <w:ins w:id="93" w:author="cjw_internet" w:date="2019-11-01T11:39:00Z"/>
        </w:rPr>
      </w:pPr>
    </w:p>
    <w:p w:rsidR="00FD0363" w:rsidRDefault="00FD0363">
      <w:pPr>
        <w:rPr>
          <w:ins w:id="94" w:author="cjw_internet" w:date="2019-11-01T11:39:00Z"/>
        </w:rPr>
      </w:pPr>
    </w:p>
    <w:p w:rsidR="00FD0363" w:rsidRDefault="000F3FC9">
      <w:r>
        <w:rPr>
          <w:rFonts w:hint="eastAsia"/>
        </w:rPr>
        <w:t>附表：子文件夹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1270"/>
        <w:gridCol w:w="1670"/>
        <w:gridCol w:w="1230"/>
        <w:gridCol w:w="1160"/>
        <w:gridCol w:w="1435"/>
        <w:gridCol w:w="1113"/>
      </w:tblGrid>
      <w:tr w:rsidR="00FD0363">
        <w:trPr>
          <w:jc w:val="right"/>
        </w:trPr>
        <w:tc>
          <w:tcPr>
            <w:tcW w:w="1272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根文件夹</w:t>
            </w:r>
          </w:p>
        </w:tc>
        <w:tc>
          <w:tcPr>
            <w:tcW w:w="1270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子文件夹</w:t>
            </w: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-</w:t>
            </w:r>
            <w:r>
              <w:rPr>
                <w:rFonts w:hint="eastAsia"/>
                <w:b/>
              </w:rPr>
              <w:t>金融机构</w:t>
            </w:r>
          </w:p>
        </w:tc>
        <w:tc>
          <w:tcPr>
            <w:tcW w:w="1670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/>
                <w:b/>
              </w:rPr>
              <w:t>金融机构</w:t>
            </w:r>
          </w:p>
        </w:tc>
        <w:tc>
          <w:tcPr>
            <w:tcW w:w="1230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子文件夹</w:t>
            </w:r>
            <w:r>
              <w:rPr>
                <w:rFonts w:hint="eastAsia"/>
                <w:b/>
              </w:rPr>
              <w:t>2-</w:t>
            </w:r>
            <w:r>
              <w:rPr>
                <w:rFonts w:hint="eastAsia"/>
              </w:rPr>
              <w:t>经办区划代码</w:t>
            </w:r>
          </w:p>
        </w:tc>
        <w:tc>
          <w:tcPr>
            <w:tcW w:w="1160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子文件夹</w:t>
            </w:r>
            <w:r>
              <w:rPr>
                <w:b/>
              </w:rPr>
              <w:t>3</w:t>
            </w:r>
            <w:r>
              <w:rPr>
                <w:rFonts w:hint="eastAsia"/>
                <w:b/>
              </w:rPr>
              <w:t>-</w:t>
            </w:r>
            <w:r>
              <w:rPr>
                <w:rFonts w:hint="eastAsia"/>
              </w:rPr>
              <w:t>险种</w:t>
            </w:r>
          </w:p>
        </w:tc>
        <w:tc>
          <w:tcPr>
            <w:tcW w:w="1435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/>
                <w:b/>
              </w:rPr>
              <w:t>用途</w:t>
            </w:r>
          </w:p>
        </w:tc>
        <w:tc>
          <w:tcPr>
            <w:tcW w:w="1113" w:type="dxa"/>
            <w:shd w:val="clear" w:color="auto" w:fill="D9D9D9"/>
          </w:tcPr>
          <w:p w:rsidR="00FD0363" w:rsidRDefault="000F3FC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备注</w:t>
            </w:r>
          </w:p>
        </w:tc>
      </w:tr>
      <w:tr w:rsidR="00FD0363">
        <w:trPr>
          <w:jc w:val="right"/>
        </w:trPr>
        <w:tc>
          <w:tcPr>
            <w:tcW w:w="1272" w:type="dxa"/>
            <w:vMerge w:val="restart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0F3FC9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I9000</w:t>
            </w:r>
            <w:ins w:id="95" w:author="cjw_internet" w:date="2019-11-01T14:45:00Z">
              <w:r>
                <w:rPr>
                  <w:rFonts w:ascii="Arial" w:hAnsi="Arial" w:cs="Arial" w:hint="eastAsia"/>
                  <w:b/>
                </w:rPr>
                <w:t>8</w:t>
              </w:r>
            </w:ins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95566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中国银行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210100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210200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210300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210400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210500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210600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210700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210800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210900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211000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211100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211200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211300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211400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219900</w:t>
            </w:r>
          </w:p>
        </w:tc>
        <w:tc>
          <w:tcPr>
            <w:tcW w:w="1160" w:type="dxa"/>
            <w:shd w:val="clear" w:color="auto" w:fill="FFFFFF"/>
            <w:vAlign w:val="center"/>
          </w:tcPr>
          <w:p w:rsidR="00FD0363" w:rsidRDefault="00536BEF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435" w:type="dxa"/>
            <w:shd w:val="clear" w:color="auto" w:fill="FFFFFF"/>
            <w:vAlign w:val="center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存放</w:t>
            </w:r>
            <w:r w:rsidR="00356A76">
              <w:rPr>
                <w:rFonts w:hint="eastAsia"/>
              </w:rPr>
              <w:t>失业保险</w:t>
            </w:r>
            <w:r>
              <w:rPr>
                <w:rFonts w:hint="eastAsia"/>
              </w:rPr>
              <w:t>报盘文件</w:t>
            </w:r>
          </w:p>
        </w:tc>
        <w:tc>
          <w:tcPr>
            <w:tcW w:w="1113" w:type="dxa"/>
            <w:shd w:val="clear" w:color="auto" w:fill="FFFFFF"/>
            <w:vAlign w:val="center"/>
          </w:tcPr>
          <w:p w:rsidR="00FD0363" w:rsidRDefault="000F3F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级</w:t>
            </w:r>
            <w:r>
              <w:t>目录结构</w:t>
            </w: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95599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农业银行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0F3FC9">
            <w:r>
              <w:rPr>
                <w:rFonts w:hint="eastAsia"/>
              </w:rPr>
              <w:t>同上</w:t>
            </w:r>
          </w:p>
        </w:tc>
        <w:tc>
          <w:tcPr>
            <w:tcW w:w="1160" w:type="dxa"/>
            <w:shd w:val="clear" w:color="auto" w:fill="FFFFFF"/>
          </w:tcPr>
          <w:p w:rsidR="00FD0363" w:rsidRDefault="000F3FC9">
            <w:r>
              <w:rPr>
                <w:rFonts w:hint="eastAsia"/>
              </w:rPr>
              <w:t>同上</w:t>
            </w:r>
          </w:p>
        </w:tc>
        <w:tc>
          <w:tcPr>
            <w:tcW w:w="1435" w:type="dxa"/>
            <w:shd w:val="clear" w:color="auto" w:fill="FFFFFF"/>
          </w:tcPr>
          <w:p w:rsidR="00FD0363" w:rsidRDefault="000F3FC9">
            <w:r>
              <w:rPr>
                <w:rFonts w:hint="eastAsia"/>
              </w:rPr>
              <w:t>存放</w:t>
            </w:r>
            <w:r w:rsidR="00356A76">
              <w:rPr>
                <w:rFonts w:hint="eastAsia"/>
              </w:rPr>
              <w:t>失业保险</w:t>
            </w:r>
            <w:r>
              <w:rPr>
                <w:rFonts w:hint="eastAsia"/>
              </w:rPr>
              <w:t>报盘文件</w:t>
            </w:r>
          </w:p>
        </w:tc>
        <w:tc>
          <w:tcPr>
            <w:tcW w:w="1113" w:type="dxa"/>
            <w:shd w:val="clear" w:color="auto" w:fill="FFFFFF"/>
          </w:tcPr>
          <w:p w:rsidR="00FD0363" w:rsidRDefault="000F3FC9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  <w:ins w:id="96" w:author="cjw_internet" w:date="2019-11-01T13:30:00Z">
              <w:r>
                <w:rPr>
                  <w:rFonts w:hint="eastAsia"/>
                </w:rPr>
                <w:t>共</w:t>
              </w:r>
              <w:r>
                <w:rPr>
                  <w:rFonts w:hint="eastAsia"/>
                </w:rPr>
                <w:t>4</w:t>
              </w:r>
              <w:r>
                <w:rPr>
                  <w:rFonts w:hint="eastAsia"/>
                </w:rPr>
                <w:t>级</w:t>
              </w:r>
              <w:r>
                <w:t>目录结构</w:t>
              </w:r>
            </w:ins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95588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工商银行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/>
        </w:tc>
        <w:tc>
          <w:tcPr>
            <w:tcW w:w="1160" w:type="dxa"/>
            <w:shd w:val="clear" w:color="auto" w:fill="FFFFFF"/>
          </w:tcPr>
          <w:p w:rsidR="00FD0363" w:rsidRDefault="00FD0363"/>
        </w:tc>
        <w:tc>
          <w:tcPr>
            <w:tcW w:w="1435" w:type="dxa"/>
            <w:shd w:val="clear" w:color="auto" w:fill="FFFFFF"/>
          </w:tcPr>
          <w:p w:rsidR="00FD0363" w:rsidRDefault="00FD0363"/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95533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/>
        </w:tc>
        <w:tc>
          <w:tcPr>
            <w:tcW w:w="1160" w:type="dxa"/>
            <w:shd w:val="clear" w:color="auto" w:fill="FFFFFF"/>
          </w:tcPr>
          <w:p w:rsidR="00FD0363" w:rsidRDefault="00FD0363"/>
        </w:tc>
        <w:tc>
          <w:tcPr>
            <w:tcW w:w="1435" w:type="dxa"/>
            <w:shd w:val="clear" w:color="auto" w:fill="FFFFFF"/>
          </w:tcPr>
          <w:p w:rsidR="00FD0363" w:rsidRDefault="00FD0363"/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95559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交通银行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/>
        </w:tc>
        <w:tc>
          <w:tcPr>
            <w:tcW w:w="1160" w:type="dxa"/>
            <w:shd w:val="clear" w:color="auto" w:fill="FFFFFF"/>
          </w:tcPr>
          <w:p w:rsidR="00FD0363" w:rsidRDefault="00FD0363"/>
        </w:tc>
        <w:tc>
          <w:tcPr>
            <w:tcW w:w="1435" w:type="dxa"/>
            <w:shd w:val="clear" w:color="auto" w:fill="FFFFFF"/>
          </w:tcPr>
          <w:p w:rsidR="00FD0363" w:rsidRDefault="00FD0363"/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95580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邮储银行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/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/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/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97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98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99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96888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00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社银行</w:t>
            </w:r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01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02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03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04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05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06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07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95337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08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盛京银行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09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10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11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12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13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14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15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96633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16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鞍山银行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17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18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19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20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21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22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23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96644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24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本溪银行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25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26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27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28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29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30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31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96658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32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丹东银行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33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34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35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36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37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38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39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96677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40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锦州银行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41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42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43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44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45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46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47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96688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48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营口银行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49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50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51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52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53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54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55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96665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56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阜新银行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57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58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59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60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61" w:author="cjw_internet" w:date="2019-11-01T13:28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62" w:author="cjw_internet" w:date="2019-11-01T13:28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63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96678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64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辽阳银行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65" w:author="cjw_internet" w:date="2019-11-01T13:28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66" w:author="cjw_internet" w:date="2019-11-01T13:28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67" w:author="cjw_internet" w:date="2019-11-01T13:28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68" w:author="cjw_internet" w:date="2019-11-01T13:28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69" w:author="cjw_internet" w:date="2019-11-01T13:28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70" w:author="cjw_internet" w:date="2019-11-01T13:28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71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96668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72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铁岭银行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73" w:author="cjw_internet" w:date="2019-11-01T13:28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74" w:author="cjw_internet" w:date="2019-11-01T13:28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75" w:author="cjw_internet" w:date="2019-11-01T13:28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76" w:author="cjw_internet" w:date="2019-11-01T13:28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77" w:author="cjw_internet" w:date="2019-11-01T13:28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78" w:author="cjw_internet" w:date="2019-11-01T13:28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79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96667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80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朝阳银行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81" w:author="cjw_internet" w:date="2019-11-01T13:28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82" w:author="cjw_internet" w:date="2019-11-01T13:28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83" w:author="cjw_internet" w:date="2019-11-01T13:28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84" w:author="cjw_internet" w:date="2019-11-01T13:28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85" w:author="cjw_internet" w:date="2019-11-01T13:28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86" w:author="cjw_internet" w:date="2019-11-01T13:28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87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96656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88" w:author="cjw_internet" w:date="2019-11-01T13:28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葫芦岛银行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89" w:author="cjw_internet" w:date="2019-11-01T13:28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90" w:author="cjw_internet" w:date="2019-11-01T13:28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91" w:author="cjw_internet" w:date="2019-11-01T13:28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92" w:author="cjw_internet" w:date="2019-11-01T13:28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193" w:author="cjw_internet" w:date="2019-11-01T13:27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194" w:author="cjw_internet" w:date="2019-11-01T13:27:00Z"/>
                <w:rFonts w:ascii="Arial" w:hAnsi="Arial" w:cs="Arial"/>
                <w:b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95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96657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196" w:author="cjw_internet" w:date="2019-11-01T13:27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大连银行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97" w:author="cjw_internet" w:date="2019-11-01T13:27:00Z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98" w:author="cjw_internet" w:date="2019-11-01T13:27:00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rPr>
                <w:ins w:id="199" w:author="cjw_internet" w:date="2019-11-01T13:27:00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00" w:author="cjw_internet" w:date="2019-11-01T13:27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</w:trPr>
        <w:tc>
          <w:tcPr>
            <w:tcW w:w="1272" w:type="dxa"/>
            <w:vMerge w:val="restart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  <w:p w:rsidR="00FD0363" w:rsidRDefault="000F3FC9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O9000</w:t>
            </w:r>
            <w:ins w:id="201" w:author="cjw_internet" w:date="2019-11-01T14:45:00Z">
              <w:r>
                <w:rPr>
                  <w:rFonts w:ascii="Arial" w:hAnsi="Arial" w:cs="Arial" w:hint="eastAsia"/>
                  <w:b/>
                </w:rPr>
                <w:t>8</w:t>
              </w:r>
            </w:ins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95566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中国银行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210100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210200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210300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210400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210500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210600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210700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210800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210900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211000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211100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211200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211300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211400</w:t>
            </w:r>
          </w:p>
          <w:p w:rsidR="00FD0363" w:rsidRDefault="000F3FC9">
            <w:pPr>
              <w:jc w:val="center"/>
            </w:pPr>
            <w:r>
              <w:rPr>
                <w:rFonts w:hint="eastAsia"/>
              </w:rPr>
              <w:t>219900</w:t>
            </w:r>
          </w:p>
        </w:tc>
        <w:tc>
          <w:tcPr>
            <w:tcW w:w="1160" w:type="dxa"/>
            <w:shd w:val="clear" w:color="auto" w:fill="FFFFFF"/>
            <w:vAlign w:val="center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35" w:type="dxa"/>
            <w:shd w:val="clear" w:color="auto" w:fill="FFFFFF"/>
            <w:vAlign w:val="center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存放银行报盘文件</w:t>
            </w:r>
          </w:p>
        </w:tc>
        <w:tc>
          <w:tcPr>
            <w:tcW w:w="1113" w:type="dxa"/>
            <w:shd w:val="clear" w:color="auto" w:fill="FFFFFF"/>
            <w:vAlign w:val="center"/>
          </w:tcPr>
          <w:p w:rsidR="00FD0363" w:rsidRDefault="000F3FC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级</w:t>
            </w:r>
            <w:r>
              <w:t>目录结构</w:t>
            </w: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95599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农业银行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0F3FC9">
            <w:r>
              <w:rPr>
                <w:rFonts w:hint="eastAsia"/>
              </w:rPr>
              <w:t>同上</w:t>
            </w:r>
          </w:p>
        </w:tc>
        <w:tc>
          <w:tcPr>
            <w:tcW w:w="1160" w:type="dxa"/>
            <w:shd w:val="clear" w:color="auto" w:fill="FFFFFF"/>
          </w:tcPr>
          <w:p w:rsidR="00FD0363" w:rsidRDefault="000F3FC9">
            <w:r>
              <w:rPr>
                <w:rFonts w:hint="eastAsia"/>
              </w:rPr>
              <w:t>同上</w:t>
            </w:r>
          </w:p>
        </w:tc>
        <w:tc>
          <w:tcPr>
            <w:tcW w:w="1435" w:type="dxa"/>
            <w:shd w:val="clear" w:color="auto" w:fill="FFFFFF"/>
          </w:tcPr>
          <w:p w:rsidR="00FD0363" w:rsidRDefault="000F3FC9">
            <w:r>
              <w:rPr>
                <w:rFonts w:hint="eastAsia"/>
              </w:rPr>
              <w:t>存放银行报盘文件</w:t>
            </w:r>
          </w:p>
        </w:tc>
        <w:tc>
          <w:tcPr>
            <w:tcW w:w="1113" w:type="dxa"/>
            <w:shd w:val="clear" w:color="auto" w:fill="FFFFFF"/>
          </w:tcPr>
          <w:p w:rsidR="00FD0363" w:rsidRDefault="000F3FC9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级</w:t>
            </w:r>
            <w:r>
              <w:t>目录结构</w:t>
            </w: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95588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工商银行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/>
        </w:tc>
        <w:tc>
          <w:tcPr>
            <w:tcW w:w="1160" w:type="dxa"/>
            <w:shd w:val="clear" w:color="auto" w:fill="FFFFFF"/>
          </w:tcPr>
          <w:p w:rsidR="00FD0363" w:rsidRDefault="00FD0363"/>
        </w:tc>
        <w:tc>
          <w:tcPr>
            <w:tcW w:w="1435" w:type="dxa"/>
            <w:shd w:val="clear" w:color="auto" w:fill="FFFFFF"/>
          </w:tcPr>
          <w:p w:rsidR="00FD0363" w:rsidRDefault="00FD0363"/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</w:tr>
      <w:tr w:rsidR="00FD0363">
        <w:trPr>
          <w:jc w:val="right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95533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/>
        </w:tc>
        <w:tc>
          <w:tcPr>
            <w:tcW w:w="1160" w:type="dxa"/>
            <w:shd w:val="clear" w:color="auto" w:fill="FFFFFF"/>
          </w:tcPr>
          <w:p w:rsidR="00FD0363" w:rsidRDefault="00FD0363"/>
        </w:tc>
        <w:tc>
          <w:tcPr>
            <w:tcW w:w="1435" w:type="dxa"/>
            <w:shd w:val="clear" w:color="auto" w:fill="FFFFFF"/>
          </w:tcPr>
          <w:p w:rsidR="00FD0363" w:rsidRDefault="00FD0363"/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02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03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04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95559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05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交通银行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06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07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08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09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10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11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12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95580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13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邮储银行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14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15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16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17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18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19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20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96888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21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社银行</w:t>
            </w:r>
            <w:proofErr w:type="gramEnd"/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22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23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24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25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26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27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28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95337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29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盛京银行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30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31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32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33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34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35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36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96633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37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鞍山银行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38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39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40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41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42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43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44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96644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45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本溪银行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46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47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48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49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50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51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52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96658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53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丹东银行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54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55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56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57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58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59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60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96677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61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锦州银行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62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63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64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65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66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67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68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96688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69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营口银行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70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71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72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73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74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75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76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96665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77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阜新银行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78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79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80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81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82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83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84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96678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85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辽阳银行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86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87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88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89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90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91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92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96668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293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铁岭银行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294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295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296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97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298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299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300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96667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301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朝阳银行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302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303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304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305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306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307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308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96656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309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葫芦岛银行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310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311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312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313" w:author="cjw_internet" w:date="2019-11-01T13:34:00Z"/>
                <w:rFonts w:ascii="Arial" w:hAnsi="Arial" w:cs="Arial"/>
                <w:b/>
              </w:rPr>
            </w:pPr>
          </w:p>
        </w:tc>
      </w:tr>
      <w:tr w:rsidR="00FD0363">
        <w:trPr>
          <w:jc w:val="right"/>
          <w:ins w:id="314" w:author="cjw_internet" w:date="2019-11-01T13:34:00Z"/>
        </w:trPr>
        <w:tc>
          <w:tcPr>
            <w:tcW w:w="1272" w:type="dxa"/>
            <w:vMerge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315" w:author="cjw_internet" w:date="2019-11-01T13:34:00Z"/>
                <w:rFonts w:ascii="Arial" w:hAnsi="Arial" w:cs="Arial"/>
                <w:b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316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96657</w:t>
            </w:r>
          </w:p>
        </w:tc>
        <w:tc>
          <w:tcPr>
            <w:tcW w:w="1670" w:type="dxa"/>
            <w:shd w:val="clear" w:color="auto" w:fill="FFFFFF"/>
            <w:vAlign w:val="center"/>
          </w:tcPr>
          <w:p w:rsidR="00FD0363" w:rsidRDefault="000F3FC9">
            <w:pPr>
              <w:widowControl/>
              <w:jc w:val="left"/>
              <w:textAlignment w:val="center"/>
              <w:rPr>
                <w:ins w:id="317" w:author="cjw_internet" w:date="2019-11-01T13:34:00Z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大连银行</w:t>
            </w:r>
          </w:p>
        </w:tc>
        <w:tc>
          <w:tcPr>
            <w:tcW w:w="1230" w:type="dxa"/>
            <w:shd w:val="clear" w:color="auto" w:fill="FFFFFF"/>
          </w:tcPr>
          <w:p w:rsidR="00FD0363" w:rsidRDefault="00FD0363">
            <w:pPr>
              <w:rPr>
                <w:ins w:id="318" w:author="cjw_internet" w:date="2019-11-01T13:34:00Z"/>
              </w:rPr>
            </w:pPr>
          </w:p>
        </w:tc>
        <w:tc>
          <w:tcPr>
            <w:tcW w:w="1160" w:type="dxa"/>
            <w:shd w:val="clear" w:color="auto" w:fill="FFFFFF"/>
          </w:tcPr>
          <w:p w:rsidR="00FD0363" w:rsidRDefault="00FD0363">
            <w:pPr>
              <w:rPr>
                <w:ins w:id="319" w:author="cjw_internet" w:date="2019-11-01T13:34:00Z"/>
              </w:rPr>
            </w:pPr>
          </w:p>
        </w:tc>
        <w:tc>
          <w:tcPr>
            <w:tcW w:w="1435" w:type="dxa"/>
            <w:shd w:val="clear" w:color="auto" w:fill="FFFFFF"/>
          </w:tcPr>
          <w:p w:rsidR="00FD0363" w:rsidRDefault="00FD0363">
            <w:pPr>
              <w:rPr>
                <w:ins w:id="320" w:author="cjw_internet" w:date="2019-11-01T13:34:00Z"/>
              </w:rPr>
            </w:pPr>
          </w:p>
        </w:tc>
        <w:tc>
          <w:tcPr>
            <w:tcW w:w="1113" w:type="dxa"/>
            <w:shd w:val="clear" w:color="auto" w:fill="FFFFFF"/>
          </w:tcPr>
          <w:p w:rsidR="00FD0363" w:rsidRDefault="00FD0363">
            <w:pPr>
              <w:spacing w:before="40" w:after="40"/>
              <w:jc w:val="left"/>
              <w:rPr>
                <w:ins w:id="321" w:author="cjw_internet" w:date="2019-11-01T13:34:00Z"/>
                <w:rFonts w:ascii="Arial" w:hAnsi="Arial" w:cs="Arial"/>
                <w:b/>
              </w:rPr>
            </w:pPr>
          </w:p>
        </w:tc>
      </w:tr>
    </w:tbl>
    <w:p w:rsidR="00FD0363" w:rsidRDefault="000F3FC9">
      <w:r>
        <w:rPr>
          <w:rFonts w:hint="eastAsia"/>
        </w:rPr>
        <w:t>注：对</w:t>
      </w:r>
      <w:r>
        <w:rPr>
          <w:rFonts w:hint="eastAsia"/>
        </w:rPr>
        <w:t>I90008</w:t>
      </w:r>
      <w:r>
        <w:rPr>
          <w:rFonts w:hint="eastAsia"/>
        </w:rPr>
        <w:t>和</w:t>
      </w:r>
      <w:r>
        <w:rPr>
          <w:rFonts w:hint="eastAsia"/>
        </w:rPr>
        <w:t>O90008</w:t>
      </w:r>
      <w:r>
        <w:rPr>
          <w:rFonts w:hint="eastAsia"/>
        </w:rPr>
        <w:t>下所有子文件夹需要有上传、下载及删除功能。</w:t>
      </w:r>
    </w:p>
    <w:p w:rsidR="00FD0363" w:rsidRDefault="000F3FC9">
      <w:pPr>
        <w:pStyle w:val="20"/>
      </w:pPr>
      <w:bookmarkStart w:id="322" w:name="_Toc79830989"/>
      <w:r>
        <w:rPr>
          <w:rFonts w:hint="eastAsia"/>
        </w:rPr>
        <w:t>加密算法</w:t>
      </w:r>
      <w:bookmarkEnd w:id="322"/>
    </w:p>
    <w:p w:rsidR="00FD0363" w:rsidRDefault="000F3FC9">
      <w:pPr>
        <w:pStyle w:val="a6"/>
        <w:ind w:firstLine="0"/>
        <w:rPr>
          <w:ins w:id="323" w:author="cjw_internet" w:date="2019-11-01T13:48:00Z"/>
        </w:rPr>
      </w:pPr>
      <w:r>
        <w:t>各家银行</w:t>
      </w:r>
      <w:r>
        <w:rPr>
          <w:rFonts w:hint="eastAsia"/>
        </w:rPr>
        <w:t>及</w:t>
      </w:r>
      <w:r w:rsidR="00356A76">
        <w:rPr>
          <w:rFonts w:hint="eastAsia"/>
        </w:rPr>
        <w:t>失业保险</w:t>
      </w:r>
      <w:r>
        <w:rPr>
          <w:rFonts w:hint="eastAsia"/>
        </w:rPr>
        <w:t>方</w:t>
      </w:r>
      <w:r>
        <w:t>统一</w:t>
      </w:r>
      <w:r>
        <w:rPr>
          <w:rFonts w:hint="eastAsia"/>
        </w:rPr>
        <w:t>使用</w:t>
      </w:r>
      <w:ins w:id="324" w:author="yaojx" w:date="2019-11-02T09:49:00Z">
        <w:r>
          <w:t>A</w:t>
        </w:r>
      </w:ins>
      <w:r>
        <w:rPr>
          <w:rFonts w:hint="eastAsia"/>
        </w:rPr>
        <w:t>es</w:t>
      </w:r>
      <w:r>
        <w:rPr>
          <w:rFonts w:hint="eastAsia"/>
        </w:rPr>
        <w:t>对称加密</w:t>
      </w:r>
      <w:r>
        <w:t>算法对</w:t>
      </w:r>
      <w:r>
        <w:rPr>
          <w:rFonts w:hint="eastAsia"/>
        </w:rPr>
        <w:t>数据</w:t>
      </w:r>
      <w:r>
        <w:t>文件</w:t>
      </w:r>
      <w:r>
        <w:rPr>
          <w:rFonts w:hint="eastAsia"/>
        </w:rPr>
        <w:t>进行加密，每加密一个数据文件时，随机生成</w:t>
      </w:r>
      <w:ins w:id="325" w:author="yaojx" w:date="2019-11-02T09:49:00Z">
        <w:r>
          <w:t>A</w:t>
        </w:r>
        <w:r>
          <w:rPr>
            <w:rFonts w:hint="eastAsia"/>
          </w:rPr>
          <w:t>es</w:t>
        </w:r>
      </w:ins>
      <w:r>
        <w:rPr>
          <w:rFonts w:hint="eastAsia"/>
        </w:rPr>
        <w:t>秘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，对数据文件</w:t>
      </w:r>
      <w:r>
        <w:t>内容</w:t>
      </w:r>
      <w:r>
        <w:rPr>
          <w:rFonts w:hint="eastAsia"/>
        </w:rPr>
        <w:t>逐行进行</w:t>
      </w:r>
      <w:r>
        <w:t>加密</w:t>
      </w:r>
      <w:ins w:id="326" w:author="cjw_internet" w:date="2019-11-01T13:48:00Z">
        <w:r>
          <w:rPr>
            <w:rFonts w:hint="eastAsia"/>
          </w:rPr>
          <w:t>。</w:t>
        </w:r>
      </w:ins>
    </w:p>
    <w:p w:rsidR="00FD0363" w:rsidRDefault="000F3FC9">
      <w:pPr>
        <w:pStyle w:val="a6"/>
        <w:ind w:firstLine="0"/>
        <w:rPr>
          <w:ins w:id="327" w:author="yaojx" w:date="2019-10-07T09:40:00Z"/>
        </w:rPr>
      </w:pPr>
      <w:r>
        <w:rPr>
          <w:rFonts w:hint="eastAsia"/>
        </w:rPr>
        <w:t>对每个数据文件随机生成的</w:t>
      </w:r>
      <w:r>
        <w:t>A</w:t>
      </w:r>
      <w:r>
        <w:rPr>
          <w:rFonts w:hint="eastAsia"/>
        </w:rPr>
        <w:t>es</w:t>
      </w:r>
      <w:r>
        <w:rPr>
          <w:rFonts w:hint="eastAsia"/>
        </w:rPr>
        <w:t>秘</w:t>
      </w:r>
      <w:proofErr w:type="gramStart"/>
      <w:r>
        <w:rPr>
          <w:rFonts w:hint="eastAsia"/>
        </w:rPr>
        <w:t>钥</w:t>
      </w:r>
      <w:proofErr w:type="gramEnd"/>
      <w:ins w:id="328" w:author="cjw_internet" w:date="2019-11-01T13:49:00Z">
        <w:r>
          <w:rPr>
            <w:rFonts w:hint="eastAsia"/>
          </w:rPr>
          <w:t>，</w:t>
        </w:r>
      </w:ins>
      <w:r>
        <w:rPr>
          <w:rFonts w:hint="eastAsia"/>
        </w:rPr>
        <w:t>采用</w:t>
      </w:r>
      <w:r>
        <w:rPr>
          <w:rFonts w:hint="eastAsia"/>
        </w:rPr>
        <w:t>RSA</w:t>
      </w:r>
      <w:r>
        <w:t>1024</w:t>
      </w:r>
      <w:r>
        <w:rPr>
          <w:rFonts w:hint="eastAsia"/>
        </w:rPr>
        <w:t>非对称</w:t>
      </w:r>
      <w:r>
        <w:t>加密算法</w:t>
      </w:r>
      <w:r>
        <w:rPr>
          <w:rFonts w:hint="eastAsia"/>
        </w:rPr>
        <w:t>，进行加密</w:t>
      </w:r>
      <w:ins w:id="329" w:author="yaojx" w:date="2019-10-07T09:46:00Z">
        <w:r>
          <w:rPr>
            <w:rFonts w:hint="eastAsia"/>
          </w:rPr>
          <w:t>。</w:t>
        </w:r>
      </w:ins>
      <w:r w:rsidR="00356A76">
        <w:rPr>
          <w:rFonts w:hint="eastAsia"/>
        </w:rPr>
        <w:t>失业保险</w:t>
      </w:r>
      <w:r>
        <w:rPr>
          <w:rFonts w:hint="eastAsia"/>
        </w:rPr>
        <w:t>和银行，双方保留各自</w:t>
      </w:r>
      <w:r>
        <w:rPr>
          <w:rFonts w:hint="eastAsia"/>
        </w:rPr>
        <w:t>RSA1024</w:t>
      </w:r>
      <w:r>
        <w:rPr>
          <w:rFonts w:hint="eastAsia"/>
        </w:rPr>
        <w:t>非对称加密算法的公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，私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，用于加解密对应每个数据文件随机生成的</w:t>
      </w:r>
      <w:ins w:id="330" w:author="yaojx" w:date="2019-11-02T09:49:00Z">
        <w:r>
          <w:t>A</w:t>
        </w:r>
        <w:r>
          <w:rPr>
            <w:rFonts w:hint="eastAsia"/>
          </w:rPr>
          <w:t>es</w:t>
        </w:r>
      </w:ins>
      <w:r>
        <w:rPr>
          <w:rFonts w:hint="eastAsia"/>
        </w:rPr>
        <w:t>对称秘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。</w:t>
      </w:r>
    </w:p>
    <w:p w:rsidR="00FD0363" w:rsidRDefault="00FD0363">
      <w:pPr>
        <w:pStyle w:val="a6"/>
      </w:pPr>
    </w:p>
    <w:p w:rsidR="00FD0363" w:rsidRDefault="000F3FC9">
      <w:pPr>
        <w:pStyle w:val="1"/>
        <w:jc w:val="center"/>
        <w:rPr>
          <w:rFonts w:ascii="黑体" w:eastAsia="黑体" w:hAnsi="黑体"/>
          <w:sz w:val="44"/>
          <w:szCs w:val="44"/>
        </w:rPr>
      </w:pPr>
      <w:bookmarkStart w:id="331" w:name="_Toc434505371"/>
      <w:bookmarkStart w:id="332" w:name="_Toc79830990"/>
      <w:r>
        <w:rPr>
          <w:rFonts w:ascii="黑体" w:eastAsia="黑体" w:hAnsi="黑体" w:hint="eastAsia"/>
          <w:sz w:val="44"/>
          <w:szCs w:val="44"/>
        </w:rPr>
        <w:lastRenderedPageBreak/>
        <w:t>第二部分 详细需求描述</w:t>
      </w:r>
      <w:bookmarkEnd w:id="331"/>
      <w:bookmarkEnd w:id="332"/>
    </w:p>
    <w:p w:rsidR="00FD0363" w:rsidRDefault="000F3FC9">
      <w:pPr>
        <w:pStyle w:val="1"/>
        <w:keepNext/>
        <w:keepLines/>
        <w:pageBreakBefore w:val="0"/>
        <w:widowControl w:val="0"/>
        <w:numPr>
          <w:ilvl w:val="0"/>
          <w:numId w:val="4"/>
        </w:numPr>
        <w:tabs>
          <w:tab w:val="left" w:pos="426"/>
        </w:tabs>
        <w:autoSpaceDE/>
        <w:autoSpaceDN/>
        <w:spacing w:before="340" w:after="330" w:line="480" w:lineRule="auto"/>
        <w:rPr>
          <w:rFonts w:ascii="黑体" w:eastAsia="黑体" w:hAnsi="黑体"/>
          <w:kern w:val="44"/>
          <w:szCs w:val="36"/>
        </w:rPr>
      </w:pPr>
      <w:bookmarkStart w:id="333" w:name="_Toc79830991"/>
      <w:r>
        <w:rPr>
          <w:rFonts w:ascii="黑体" w:eastAsia="黑体" w:hAnsi="黑体"/>
          <w:kern w:val="44"/>
          <w:szCs w:val="36"/>
        </w:rPr>
        <w:t>支付</w:t>
      </w:r>
      <w:r>
        <w:rPr>
          <w:rFonts w:ascii="黑体" w:eastAsia="黑体" w:hAnsi="黑体" w:hint="eastAsia"/>
          <w:kern w:val="44"/>
          <w:szCs w:val="36"/>
        </w:rPr>
        <w:t>业务</w:t>
      </w:r>
      <w:bookmarkEnd w:id="333"/>
    </w:p>
    <w:p w:rsidR="00FD0363" w:rsidRDefault="00356A76">
      <w:pPr>
        <w:spacing w:line="360" w:lineRule="auto"/>
        <w:ind w:rightChars="-51" w:right="-107" w:firstLineChars="150" w:firstLine="360"/>
        <w:rPr>
          <w:rFonts w:ascii="Tahoma" w:hAnsi="Tahoma"/>
          <w:sz w:val="24"/>
        </w:rPr>
      </w:pPr>
      <w:r>
        <w:rPr>
          <w:rFonts w:ascii="Tahoma" w:hAnsi="Tahoma" w:hint="eastAsia"/>
          <w:sz w:val="24"/>
        </w:rPr>
        <w:t>失业保险</w:t>
      </w:r>
      <w:r w:rsidR="000F3FC9">
        <w:rPr>
          <w:rFonts w:ascii="Tahoma" w:hAnsi="Tahoma"/>
          <w:sz w:val="24"/>
        </w:rPr>
        <w:t>批量支付总体流程图</w:t>
      </w:r>
      <w:r w:rsidR="000F3FC9">
        <w:rPr>
          <w:rFonts w:ascii="Tahoma" w:hAnsi="Tahoma" w:hint="eastAsia"/>
          <w:sz w:val="24"/>
        </w:rPr>
        <w:t>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noProof/>
          <w:szCs w:val="21"/>
        </w:rPr>
        <w:drawing>
          <wp:inline distT="0" distB="0" distL="0" distR="0" wp14:anchorId="4C10D8C3" wp14:editId="3D589937">
            <wp:extent cx="3541395" cy="60325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1395" cy="603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363" w:rsidRDefault="000F3FC9">
      <w:pPr>
        <w:pStyle w:val="20"/>
      </w:pPr>
      <w:bookmarkStart w:id="334" w:name="_Toc79830992"/>
      <w:r>
        <w:rPr>
          <w:rFonts w:hint="eastAsia"/>
        </w:rPr>
        <w:lastRenderedPageBreak/>
        <w:t>个人</w:t>
      </w:r>
      <w:r w:rsidR="00356A76">
        <w:rPr>
          <w:rFonts w:hint="eastAsia"/>
        </w:rPr>
        <w:t>失业保险</w:t>
      </w:r>
      <w:r>
        <w:rPr>
          <w:rFonts w:hint="eastAsia"/>
        </w:rPr>
        <w:t>批量支付（</w:t>
      </w:r>
      <w:r>
        <w:rPr>
          <w:rFonts w:hint="eastAsia"/>
        </w:rPr>
        <w:t>512</w:t>
      </w:r>
      <w:r>
        <w:t>2</w:t>
      </w:r>
      <w:r>
        <w:rPr>
          <w:rFonts w:hint="eastAsia"/>
        </w:rPr>
        <w:t>0</w:t>
      </w:r>
      <w:r>
        <w:t>1</w:t>
      </w:r>
      <w:r>
        <w:rPr>
          <w:rFonts w:hint="eastAsia"/>
        </w:rPr>
        <w:t>）</w:t>
      </w:r>
      <w:bookmarkEnd w:id="334"/>
    </w:p>
    <w:p w:rsidR="00FD0363" w:rsidRDefault="000F3FC9">
      <w:pPr>
        <w:pStyle w:val="30"/>
      </w:pPr>
      <w:bookmarkStart w:id="335" w:name="_Toc79830993"/>
      <w:r>
        <w:rPr>
          <w:rFonts w:hint="eastAsia"/>
        </w:rPr>
        <w:t>接口说明</w:t>
      </w:r>
      <w:bookmarkEnd w:id="335"/>
    </w:p>
    <w:p w:rsidR="00FD0363" w:rsidRDefault="00356A76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失业保险</w:t>
      </w:r>
      <w:r w:rsidR="000F3FC9">
        <w:rPr>
          <w:rFonts w:hint="eastAsia"/>
          <w:szCs w:val="21"/>
        </w:rPr>
        <w:t>系统生成</w:t>
      </w:r>
      <w:r>
        <w:rPr>
          <w:rFonts w:hint="eastAsia"/>
          <w:szCs w:val="21"/>
        </w:rPr>
        <w:t>失业保险</w:t>
      </w:r>
      <w:r w:rsidR="000F3FC9">
        <w:rPr>
          <w:rFonts w:hint="eastAsia"/>
          <w:szCs w:val="21"/>
        </w:rPr>
        <w:t>批量支付文件，加密</w:t>
      </w:r>
      <w:r w:rsidR="000F3FC9">
        <w:rPr>
          <w:szCs w:val="21"/>
        </w:rPr>
        <w:t>后</w:t>
      </w:r>
      <w:r w:rsidR="000F3FC9">
        <w:rPr>
          <w:rFonts w:hint="eastAsia"/>
          <w:szCs w:val="21"/>
        </w:rPr>
        <w:t>上传至</w:t>
      </w:r>
      <w:r w:rsidR="000F3FC9">
        <w:rPr>
          <w:rFonts w:hint="eastAsia"/>
          <w:szCs w:val="21"/>
        </w:rPr>
        <w:t>s</w:t>
      </w:r>
      <w:r w:rsidR="000F3FC9">
        <w:rPr>
          <w:szCs w:val="21"/>
        </w:rPr>
        <w:t>ftp</w:t>
      </w:r>
      <w:r w:rsidR="000F3FC9">
        <w:rPr>
          <w:szCs w:val="21"/>
        </w:rPr>
        <w:t>服务器，然后</w:t>
      </w:r>
      <w:r w:rsidR="000F3FC9">
        <w:rPr>
          <w:rFonts w:hint="eastAsia"/>
          <w:szCs w:val="21"/>
        </w:rPr>
        <w:t>发送支付报文给银行，银行收到报文后，验证报盘文件是否存在，如存在，反馈处理成功；如不存在，反馈文件不存在；如报文处理存在其他问题，反馈处理不成功。</w:t>
      </w:r>
    </w:p>
    <w:p w:rsidR="00FD0363" w:rsidRDefault="000F3FC9">
      <w:pPr>
        <w:spacing w:line="360" w:lineRule="auto"/>
        <w:ind w:firstLine="420"/>
        <w:rPr>
          <w:szCs w:val="21"/>
        </w:rPr>
      </w:pPr>
      <w:r>
        <w:rPr>
          <w:szCs w:val="21"/>
        </w:rPr>
        <w:t>业务场景描述</w:t>
      </w:r>
      <w:r>
        <w:rPr>
          <w:rFonts w:hint="eastAsia"/>
          <w:szCs w:val="21"/>
        </w:rPr>
        <w:t>：举例</w:t>
      </w:r>
      <w:r>
        <w:rPr>
          <w:rFonts w:hint="eastAsia"/>
          <w:szCs w:val="21"/>
        </w:rPr>
        <w:t>-</w:t>
      </w:r>
      <w:r w:rsidR="005D3BBD">
        <w:rPr>
          <w:rFonts w:hint="eastAsia"/>
          <w:szCs w:val="21"/>
        </w:rPr>
        <w:t>失业</w:t>
      </w:r>
      <w:r>
        <w:rPr>
          <w:rFonts w:hint="eastAsia"/>
          <w:szCs w:val="21"/>
        </w:rPr>
        <w:t>金支付</w:t>
      </w:r>
    </w:p>
    <w:p w:rsidR="00FD0363" w:rsidRDefault="00356A76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>失业保险</w:t>
      </w:r>
      <w:r w:rsidR="000F3FC9">
        <w:rPr>
          <w:rFonts w:hint="eastAsia"/>
        </w:rPr>
        <w:t>方的全省</w:t>
      </w:r>
      <w:r w:rsidR="005D3BBD">
        <w:rPr>
          <w:rFonts w:hint="eastAsia"/>
        </w:rPr>
        <w:t>失业</w:t>
      </w:r>
      <w:r w:rsidR="000F3FC9">
        <w:rPr>
          <w:rFonts w:hint="eastAsia"/>
        </w:rPr>
        <w:t>保险信息系统根据所选的银行生成报盘文件，文件类型为</w:t>
      </w:r>
      <w:r w:rsidR="000F3FC9">
        <w:rPr>
          <w:rFonts w:hint="eastAsia"/>
        </w:rPr>
        <w:t>txt</w:t>
      </w:r>
      <w:r w:rsidR="000F3FC9">
        <w:rPr>
          <w:rFonts w:hint="eastAsia"/>
        </w:rPr>
        <w:t>格式（</w:t>
      </w:r>
      <w:r w:rsidR="000F3FC9">
        <w:rPr>
          <w:rFonts w:ascii="宋体" w:hAnsi="宋体" w:hint="eastAsia"/>
          <w:szCs w:val="21"/>
        </w:rPr>
        <w:t>gz格式压缩</w:t>
      </w:r>
      <w:r w:rsidR="000F3FC9">
        <w:rPr>
          <w:rFonts w:hint="eastAsia"/>
        </w:rPr>
        <w:t>），名称为</w:t>
      </w:r>
      <w:r w:rsidR="000F3FC9">
        <w:rPr>
          <w:rFonts w:hint="eastAsia"/>
        </w:rPr>
        <w:t>LNCB+</w:t>
      </w:r>
      <w:r w:rsidR="000F3FC9">
        <w:rPr>
          <w:rFonts w:hint="eastAsia"/>
        </w:rPr>
        <w:t>“</w:t>
      </w:r>
      <w:r w:rsidR="000F3FC9">
        <w:rPr>
          <w:rFonts w:hint="eastAsia"/>
        </w:rPr>
        <w:t>_</w:t>
      </w:r>
      <w:r w:rsidR="000F3FC9">
        <w:rPr>
          <w:rFonts w:hint="eastAsia"/>
        </w:rPr>
        <w:t>”</w:t>
      </w:r>
      <w:r w:rsidR="000F3FC9">
        <w:rPr>
          <w:rFonts w:hint="eastAsia"/>
        </w:rPr>
        <w:t>+</w:t>
      </w:r>
      <w:r w:rsidR="000F3FC9">
        <w:rPr>
          <w:rFonts w:hint="eastAsia"/>
        </w:rPr>
        <w:t>银行代码</w:t>
      </w:r>
      <w:r w:rsidR="000F3FC9">
        <w:rPr>
          <w:rFonts w:hint="eastAsia"/>
        </w:rPr>
        <w:t xml:space="preserve"> +</w:t>
      </w:r>
      <w:r w:rsidR="000F3FC9">
        <w:rPr>
          <w:rFonts w:hint="eastAsia"/>
        </w:rPr>
        <w:t>“</w:t>
      </w:r>
      <w:r w:rsidR="000F3FC9">
        <w:rPr>
          <w:rFonts w:hint="eastAsia"/>
        </w:rPr>
        <w:t>_</w:t>
      </w:r>
      <w:r w:rsidR="000F3FC9">
        <w:rPr>
          <w:rFonts w:hint="eastAsia"/>
        </w:rPr>
        <w:t>”</w:t>
      </w:r>
      <w:r w:rsidR="000F3FC9">
        <w:rPr>
          <w:rFonts w:hint="eastAsia"/>
        </w:rPr>
        <w:t>+</w:t>
      </w:r>
      <w:r w:rsidR="000F3FC9">
        <w:rPr>
          <w:rFonts w:hint="eastAsia"/>
        </w:rPr>
        <w:t>交易代码</w:t>
      </w:r>
      <w:r w:rsidR="000F3FC9">
        <w:rPr>
          <w:rFonts w:hint="eastAsia"/>
        </w:rPr>
        <w:t>+</w:t>
      </w:r>
      <w:r w:rsidR="000F3FC9">
        <w:rPr>
          <w:rFonts w:hint="eastAsia"/>
        </w:rPr>
        <w:t>“</w:t>
      </w:r>
      <w:r w:rsidR="000F3FC9">
        <w:rPr>
          <w:rFonts w:hint="eastAsia"/>
        </w:rPr>
        <w:t>_</w:t>
      </w:r>
      <w:r w:rsidR="000F3FC9">
        <w:rPr>
          <w:rFonts w:hint="eastAsia"/>
        </w:rPr>
        <w:t>”</w:t>
      </w:r>
      <w:r w:rsidR="000F3FC9">
        <w:rPr>
          <w:rFonts w:hint="eastAsia"/>
        </w:rPr>
        <w:t>+</w:t>
      </w:r>
      <w:r w:rsidR="000F3FC9">
        <w:rPr>
          <w:rFonts w:ascii="宋体" w:hAnsi="宋体" w:hint="eastAsia"/>
        </w:rPr>
        <w:t>经办区划代码 +“_”</w:t>
      </w:r>
      <w:r w:rsidR="000F3FC9">
        <w:rPr>
          <w:rFonts w:ascii="宋体" w:hAnsi="宋体" w:hint="eastAsia"/>
          <w:sz w:val="24"/>
        </w:rPr>
        <w:t xml:space="preserve"> +</w:t>
      </w:r>
      <w:r w:rsidR="000F3FC9">
        <w:rPr>
          <w:rFonts w:ascii="宋体" w:hAnsi="宋体" w:hint="eastAsia"/>
        </w:rPr>
        <w:t>支付类别 +“_”</w:t>
      </w:r>
      <w:r w:rsidR="000F3FC9">
        <w:rPr>
          <w:rFonts w:ascii="宋体" w:hAnsi="宋体" w:hint="eastAsia"/>
          <w:sz w:val="24"/>
        </w:rPr>
        <w:t xml:space="preserve">+ </w:t>
      </w:r>
      <w:r w:rsidR="000F3FC9">
        <w:rPr>
          <w:rFonts w:ascii="宋体" w:hAnsi="宋体" w:hint="eastAsia"/>
        </w:rPr>
        <w:t>跨行标志 +“_”</w:t>
      </w:r>
      <w:r w:rsidR="000F3FC9">
        <w:rPr>
          <w:rFonts w:hint="eastAsia"/>
        </w:rPr>
        <w:t>+</w:t>
      </w:r>
      <w:r w:rsidR="000F3FC9">
        <w:rPr>
          <w:rFonts w:hint="eastAsia"/>
          <w:szCs w:val="21"/>
        </w:rPr>
        <w:t>数据生成时间</w:t>
      </w:r>
      <w:r w:rsidR="000F3FC9">
        <w:rPr>
          <w:rFonts w:ascii="宋体" w:hAnsi="宋体" w:hint="eastAsia"/>
        </w:rPr>
        <w:t>（YYYYMMDD）</w:t>
      </w:r>
      <w:r w:rsidR="00417AEE">
        <w:rPr>
          <w:rFonts w:ascii="宋体" w:hAnsi="宋体" w:hint="eastAsia"/>
        </w:rPr>
        <w:t>+6位序列</w:t>
      </w:r>
      <w:r w:rsidR="000F3FC9">
        <w:rPr>
          <w:rFonts w:ascii="宋体" w:hAnsi="宋体" w:hint="eastAsia"/>
        </w:rPr>
        <w:t>.txt</w:t>
      </w:r>
      <w:r w:rsidR="000F3FC9">
        <w:rPr>
          <w:rFonts w:ascii="宋体" w:hAnsi="宋体" w:hint="eastAsia"/>
          <w:szCs w:val="21"/>
        </w:rPr>
        <w:t>.gz。</w:t>
      </w:r>
    </w:p>
    <w:p w:rsidR="00FD0363" w:rsidRDefault="000F3FC9">
      <w:pPr>
        <w:spacing w:line="360" w:lineRule="auto"/>
      </w:pPr>
      <w:r>
        <w:rPr>
          <w:rFonts w:ascii="宋体" w:hAnsi="宋体" w:hint="eastAsia"/>
          <w:szCs w:val="21"/>
        </w:rPr>
        <w:t>例如，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方鞍山市千山区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经办机构发给</w:t>
      </w:r>
      <w:r>
        <w:rPr>
          <w:rFonts w:hint="eastAsia"/>
        </w:rPr>
        <w:t>建设银行的支付文件名为：</w:t>
      </w:r>
    </w:p>
    <w:p w:rsidR="00FD0363" w:rsidRDefault="000F3FC9">
      <w:pPr>
        <w:spacing w:line="360" w:lineRule="auto"/>
      </w:pPr>
      <w:r>
        <w:rPr>
          <w:rFonts w:hint="eastAsia"/>
        </w:rPr>
        <w:t>LNCB_9</w:t>
      </w:r>
      <w:r>
        <w:t>55</w:t>
      </w:r>
      <w:r>
        <w:rPr>
          <w:rFonts w:hint="eastAsia"/>
        </w:rPr>
        <w:t>33_512201_210311_ SHFF</w:t>
      </w:r>
      <w:r>
        <w:t>_N</w:t>
      </w:r>
      <w:r>
        <w:rPr>
          <w:rFonts w:hint="eastAsia"/>
        </w:rPr>
        <w:t>_20160512</w:t>
      </w:r>
      <w:r>
        <w:t>143246</w:t>
      </w:r>
      <w:r>
        <w:rPr>
          <w:rFonts w:ascii="宋体" w:hAnsi="宋体" w:hint="eastAsia"/>
          <w:szCs w:val="21"/>
        </w:rPr>
        <w:t>.txt.gz</w:t>
      </w:r>
    </w:p>
    <w:p w:rsidR="00FD0363" w:rsidRDefault="000F3FC9">
      <w:pPr>
        <w:spacing w:line="360" w:lineRule="auto"/>
      </w:pPr>
      <w:r>
        <w:rPr>
          <w:rFonts w:hint="eastAsia"/>
        </w:rPr>
        <w:t>将报盘数据文件上传至</w:t>
      </w:r>
      <w:r>
        <w:rPr>
          <w:rFonts w:hint="eastAsia"/>
        </w:rPr>
        <w:t>SFTP</w:t>
      </w:r>
      <w:r>
        <w:rPr>
          <w:rFonts w:hint="eastAsia"/>
        </w:rPr>
        <w:t>文件夹，系统会发送报文通知银行从</w:t>
      </w:r>
      <w:r>
        <w:rPr>
          <w:rFonts w:hint="eastAsia"/>
        </w:rPr>
        <w:t>SFTP</w:t>
      </w:r>
      <w:r>
        <w:rPr>
          <w:rFonts w:hint="eastAsia"/>
        </w:rPr>
        <w:t>上下载报盘文件，银行收到报盘文件后，进行支付操作，并将支付结果通过支付回盘文件返回给</w:t>
      </w:r>
      <w:r w:rsidR="00356A76">
        <w:rPr>
          <w:rFonts w:hint="eastAsia"/>
        </w:rPr>
        <w:t>失业保险</w:t>
      </w:r>
      <w:r>
        <w:rPr>
          <w:rFonts w:hint="eastAsia"/>
        </w:rPr>
        <w:t>系统。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业务发起方：</w:t>
      </w:r>
      <w:r>
        <w:rPr>
          <w:rFonts w:hint="eastAsia"/>
          <w:szCs w:val="21"/>
        </w:rPr>
        <w:t xml:space="preserve"> C 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业务响应方：</w:t>
      </w:r>
      <w:r>
        <w:rPr>
          <w:rFonts w:hint="eastAsia"/>
          <w:szCs w:val="21"/>
        </w:rPr>
        <w:t xml:space="preserve"> B </w:t>
      </w:r>
      <w:r>
        <w:rPr>
          <w:szCs w:val="21"/>
        </w:rPr>
        <w:t>银行</w:t>
      </w:r>
    </w:p>
    <w:p w:rsidR="00FD0363" w:rsidRDefault="000F3FC9">
      <w:pPr>
        <w:pStyle w:val="30"/>
      </w:pPr>
      <w:bookmarkStart w:id="336" w:name="_Toc79830994"/>
      <w:r>
        <w:rPr>
          <w:rFonts w:hint="eastAsia"/>
        </w:rPr>
        <w:t>详细接口描述</w:t>
      </w:r>
      <w:bookmarkEnd w:id="336"/>
    </w:p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t>请求报文业务体要素</w:t>
      </w:r>
      <w:r>
        <w:rPr>
          <w:rFonts w:hint="eastAsia"/>
          <w:szCs w:val="21"/>
        </w:rPr>
        <w:t>：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"/>
        <w:gridCol w:w="1560"/>
        <w:gridCol w:w="1418"/>
        <w:gridCol w:w="1842"/>
        <w:gridCol w:w="851"/>
        <w:gridCol w:w="1276"/>
        <w:gridCol w:w="2259"/>
      </w:tblGrid>
      <w:tr w:rsidR="00FD0363" w:rsidTr="00571C65">
        <w:trPr>
          <w:jc w:val="center"/>
        </w:trPr>
        <w:tc>
          <w:tcPr>
            <w:tcW w:w="332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560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842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276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文件名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FILENAME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filename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Max100Text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</w:rPr>
              <w:t>报盘文件名称(含后缀名)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Num6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总金额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TOTNUMBER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totnumber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Num(16</w:t>
            </w:r>
            <w:r>
              <w:rPr>
                <w:rFonts w:hint="eastAsia"/>
                <w:szCs w:val="21"/>
              </w:rPr>
              <w:t>,2</w:t>
            </w:r>
            <w:r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418" w:type="dxa"/>
          </w:tcPr>
          <w:p w:rsidR="00FD0363" w:rsidRDefault="00362A3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JBR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jbr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请求方经办人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户名校验标志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UNCOMMON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uncommon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 w:val="20"/>
                <w:szCs w:val="21"/>
              </w:rPr>
              <w:t>Max3Text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color w:val="FF0000"/>
                <w:szCs w:val="21"/>
              </w:rPr>
            </w:pPr>
            <w:r w:rsidRPr="00571C65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银行代发账号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BANKACCOUNT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&lt;bank</w:t>
            </w:r>
            <w:r>
              <w:rPr>
                <w:rFonts w:ascii="宋体" w:hAnsi="宋体"/>
                <w:szCs w:val="21"/>
              </w:rPr>
              <w:t>account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社发的代发户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color w:val="FF0000"/>
                <w:szCs w:val="21"/>
              </w:rPr>
            </w:pPr>
            <w:r w:rsidRPr="00571C65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560" w:type="dxa"/>
          </w:tcPr>
          <w:p w:rsidR="00FD0363" w:rsidRDefault="00356A76">
            <w:r>
              <w:rPr>
                <w:rFonts w:hint="eastAsia"/>
              </w:rPr>
              <w:t>失业保险</w:t>
            </w:r>
            <w:r w:rsidR="000F3FC9">
              <w:rPr>
                <w:rFonts w:hint="eastAsia"/>
              </w:rPr>
              <w:t>拨款账号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SIACCOUNT</w:t>
            </w:r>
          </w:p>
        </w:tc>
        <w:tc>
          <w:tcPr>
            <w:tcW w:w="184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siaccount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FD0363" w:rsidRDefault="000F3FC9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发放不成功，</w:t>
            </w:r>
            <w:r w:rsidR="00356A76">
              <w:rPr>
                <w:rFonts w:ascii="宋体" w:hAnsi="宋体" w:hint="eastAsia"/>
              </w:rPr>
              <w:t>失业保险</w:t>
            </w:r>
            <w:r>
              <w:rPr>
                <w:rFonts w:ascii="宋体" w:hAnsi="宋体" w:hint="eastAsia"/>
              </w:rPr>
              <w:t>接收退款账户</w:t>
            </w:r>
          </w:p>
        </w:tc>
      </w:tr>
      <w:tr w:rsidR="006C3D02" w:rsidTr="00571C65">
        <w:trPr>
          <w:jc w:val="center"/>
        </w:trPr>
        <w:tc>
          <w:tcPr>
            <w:tcW w:w="332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560" w:type="dxa"/>
          </w:tcPr>
          <w:p w:rsidR="006C3D02" w:rsidRDefault="00356A76" w:rsidP="006C3D02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失业保险</w:t>
            </w:r>
            <w:r w:rsidR="006C3D02">
              <w:rPr>
                <w:rFonts w:hint="eastAsia"/>
              </w:rPr>
              <w:t>拨款账号户名</w:t>
            </w:r>
          </w:p>
        </w:tc>
        <w:tc>
          <w:tcPr>
            <w:tcW w:w="1418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</w:t>
            </w:r>
            <w:r>
              <w:rPr>
                <w:rFonts w:ascii="宋体" w:hAnsi="宋体"/>
                <w:szCs w:val="21"/>
              </w:rPr>
              <w:t>NAME</w:t>
            </w:r>
          </w:p>
        </w:tc>
        <w:tc>
          <w:tcPr>
            <w:tcW w:w="1842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&lt;bankna</w:t>
            </w:r>
            <w:r>
              <w:rPr>
                <w:rFonts w:ascii="宋体" w:hAnsi="宋体"/>
                <w:szCs w:val="21"/>
              </w:rPr>
              <w:t>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6C3D02" w:rsidRDefault="006C3D02" w:rsidP="006C3D02">
            <w:pPr>
              <w:rPr>
                <w:szCs w:val="21"/>
              </w:rPr>
            </w:pPr>
            <w:r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6C3D02" w:rsidRDefault="006C3D02" w:rsidP="006C3D02">
            <w:pPr>
              <w:rPr>
                <w:rFonts w:ascii="宋体" w:hAnsi="宋体"/>
              </w:rPr>
            </w:pPr>
            <w:r>
              <w:rPr>
                <w:rFonts w:hint="eastAsia"/>
              </w:rPr>
              <w:t>收款账号户名</w:t>
            </w:r>
          </w:p>
        </w:tc>
      </w:tr>
      <w:tr w:rsidR="00571C65" w:rsidTr="00571C65">
        <w:trPr>
          <w:jc w:val="center"/>
        </w:trPr>
        <w:tc>
          <w:tcPr>
            <w:tcW w:w="332" w:type="dxa"/>
          </w:tcPr>
          <w:p w:rsidR="00571C65" w:rsidRDefault="006C3D02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560" w:type="dxa"/>
          </w:tcPr>
          <w:p w:rsidR="00571C65" w:rsidRDefault="00356A76" w:rsidP="00571C65">
            <w:r>
              <w:rPr>
                <w:rFonts w:hint="eastAsia"/>
              </w:rPr>
              <w:t>失业保险</w:t>
            </w:r>
            <w:r w:rsidR="00571C65">
              <w:rPr>
                <w:rFonts w:hint="eastAsia"/>
              </w:rPr>
              <w:t>拨款账号</w:t>
            </w:r>
            <w:r w:rsidR="00571C65">
              <w:rPr>
                <w:rFonts w:ascii="宋体" w:hAnsi="宋体" w:hint="eastAsia"/>
                <w:szCs w:val="21"/>
              </w:rPr>
              <w:t>银行网点</w:t>
            </w:r>
            <w:r w:rsidR="00571C65">
              <w:rPr>
                <w:rFonts w:ascii="宋体" w:hAnsi="宋体" w:hint="eastAsia"/>
                <w:szCs w:val="21"/>
              </w:rPr>
              <w:lastRenderedPageBreak/>
              <w:t>编号</w:t>
            </w:r>
          </w:p>
        </w:tc>
        <w:tc>
          <w:tcPr>
            <w:tcW w:w="1418" w:type="dxa"/>
          </w:tcPr>
          <w:p w:rsidR="00571C65" w:rsidRDefault="00571C65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BankwdCode</w:t>
            </w:r>
          </w:p>
        </w:tc>
        <w:tc>
          <w:tcPr>
            <w:tcW w:w="1842" w:type="dxa"/>
          </w:tcPr>
          <w:p w:rsidR="00571C65" w:rsidRDefault="00571C65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&lt;yhwd&gt;</w:t>
            </w:r>
          </w:p>
        </w:tc>
        <w:tc>
          <w:tcPr>
            <w:tcW w:w="851" w:type="dxa"/>
          </w:tcPr>
          <w:p w:rsidR="00571C65" w:rsidRDefault="00571C65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571C65" w:rsidRDefault="00571C65" w:rsidP="00571C65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259" w:type="dxa"/>
          </w:tcPr>
          <w:p w:rsidR="00571C65" w:rsidRDefault="00571C65" w:rsidP="00571C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银行经办行行号</w:t>
            </w:r>
          </w:p>
        </w:tc>
      </w:tr>
    </w:tbl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lastRenderedPageBreak/>
        <w:t>应答报文业务体要素</w:t>
      </w:r>
      <w:r>
        <w:rPr>
          <w:rFonts w:hint="eastAsia"/>
          <w:szCs w:val="21"/>
        </w:rPr>
        <w:t>：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无</w:t>
      </w:r>
    </w:p>
    <w:p w:rsidR="00FD0363" w:rsidRDefault="00FD0363">
      <w:pPr>
        <w:spacing w:line="360" w:lineRule="auto"/>
        <w:rPr>
          <w:szCs w:val="21"/>
        </w:rPr>
      </w:pP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实体文件：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文件类型：TXT文本文件</w:t>
      </w:r>
      <w:r>
        <w:rPr>
          <w:rFonts w:ascii="宋体" w:hAnsi="宋体" w:hint="eastAsia"/>
          <w:szCs w:val="21"/>
        </w:rPr>
        <w:t>（gz格式压缩）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文件名格式：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hint="eastAsia"/>
        </w:rPr>
        <w:t>LNCB+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银行代码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交易代码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ascii="宋体" w:hAnsi="宋体" w:hint="eastAsia"/>
        </w:rPr>
        <w:t>经办区划代码 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支付类别+“_”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跨行标志 +“_”</w:t>
      </w:r>
      <w:r>
        <w:rPr>
          <w:rFonts w:hint="eastAsia"/>
        </w:rPr>
        <w:t>+</w:t>
      </w:r>
      <w:r>
        <w:rPr>
          <w:rFonts w:hint="eastAsia"/>
          <w:szCs w:val="21"/>
        </w:rPr>
        <w:t>数据生成时间</w:t>
      </w:r>
      <w:r>
        <w:rPr>
          <w:rFonts w:ascii="宋体" w:hAnsi="宋体" w:hint="eastAsia"/>
        </w:rPr>
        <w:t>（YYYYMMDDHH24MISS）.txt</w:t>
      </w:r>
      <w:r>
        <w:rPr>
          <w:rFonts w:ascii="宋体" w:hAnsi="宋体" w:hint="eastAsia"/>
          <w:szCs w:val="21"/>
        </w:rPr>
        <w:t>.gz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/>
        </w:rPr>
        <w:t>说明</w:t>
      </w:r>
      <w:r>
        <w:rPr>
          <w:rFonts w:ascii="宋体" w:hAnsi="宋体" w:hint="eastAsia"/>
        </w:rPr>
        <w:t>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文件格式：数据项之间以‘^’分隔，文件中的每个字段均不能省略，空字段或位数不足的字段不需补足位数。每条数据以换行结束。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举例：支付流水号</w:t>
      </w:r>
      <w:r>
        <w:rPr>
          <w:rFonts w:ascii="宋体" w:hAnsi="宋体"/>
        </w:rPr>
        <w:t>^</w:t>
      </w:r>
      <w:r>
        <w:rPr>
          <w:rFonts w:ascii="宋体" w:hAnsi="宋体" w:hint="eastAsia"/>
        </w:rPr>
        <w:t>个人编号^姓名^</w:t>
      </w:r>
      <w:r>
        <w:rPr>
          <w:rFonts w:ascii="宋体" w:hAnsi="宋体"/>
        </w:rPr>
        <w:t>证件类型^证件号码^</w:t>
      </w:r>
      <w:r>
        <w:rPr>
          <w:rFonts w:ascii="宋体" w:hAnsi="宋体" w:hint="eastAsia"/>
          <w:szCs w:val="21"/>
        </w:rPr>
        <w:t>费款</w:t>
      </w:r>
      <w:r>
        <w:rPr>
          <w:rFonts w:ascii="宋体" w:hAnsi="宋体"/>
          <w:szCs w:val="21"/>
        </w:rPr>
        <w:t>所属期</w:t>
      </w:r>
      <w:r>
        <w:rPr>
          <w:rFonts w:ascii="宋体" w:hAnsi="宋体" w:hint="eastAsia"/>
        </w:rPr>
        <w:t>^</w:t>
      </w:r>
      <w:r>
        <w:rPr>
          <w:rFonts w:ascii="宋体" w:hAnsi="宋体"/>
        </w:rPr>
        <w:t>险种</w:t>
      </w:r>
      <w:r>
        <w:rPr>
          <w:rFonts w:ascii="宋体" w:hAnsi="宋体" w:hint="eastAsia"/>
        </w:rPr>
        <w:t>^支付类别^支付金额^银行卡号^经办区划代码^</w:t>
      </w:r>
      <w:r>
        <w:rPr>
          <w:rFonts w:ascii="宋体" w:hAnsi="宋体" w:hint="eastAsia"/>
          <w:szCs w:val="21"/>
        </w:rPr>
        <w:t>银行户名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银行行号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摘要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4"/>
        <w:gridCol w:w="851"/>
        <w:gridCol w:w="1559"/>
        <w:gridCol w:w="255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5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支付流水号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ix</w:t>
            </w:r>
            <w:r>
              <w:rPr>
                <w:szCs w:val="21"/>
              </w:rPr>
              <w:t>18Char</w:t>
            </w:r>
          </w:p>
        </w:tc>
        <w:tc>
          <w:tcPr>
            <w:tcW w:w="2551" w:type="dxa"/>
          </w:tcPr>
          <w:p w:rsidR="00FD0363" w:rsidRDefault="00356A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失业保险</w:t>
            </w:r>
            <w:r w:rsidR="000F3FC9">
              <w:rPr>
                <w:rFonts w:hint="eastAsia"/>
                <w:szCs w:val="21"/>
              </w:rPr>
              <w:t>生成，每条数据保持唯一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个人编号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证件类型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AAC058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证件号码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Max22Text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费款</w:t>
            </w:r>
            <w:r>
              <w:rPr>
                <w:rFonts w:ascii="宋体" w:hAnsi="宋体"/>
                <w:szCs w:val="21"/>
              </w:rPr>
              <w:t>所属期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AAE002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险种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AAE140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支付类别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BIC230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支付金额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Num16_2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银行卡号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经办区划代码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AAA027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银行户名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例：中国工商银行沈阳长江北街支行</w:t>
            </w:r>
          </w:p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需要</w:t>
            </w:r>
            <w:r>
              <w:rPr>
                <w:szCs w:val="21"/>
              </w:rPr>
              <w:t>跨行</w:t>
            </w:r>
            <w:r>
              <w:rPr>
                <w:rFonts w:hint="eastAsia"/>
                <w:szCs w:val="21"/>
              </w:rPr>
              <w:t>支付</w:t>
            </w:r>
            <w:r>
              <w:rPr>
                <w:szCs w:val="21"/>
              </w:rPr>
              <w:t>的时候</w:t>
            </w:r>
            <w:r>
              <w:rPr>
                <w:rFonts w:hint="eastAsia"/>
                <w:szCs w:val="21"/>
              </w:rPr>
              <w:t>写入，</w:t>
            </w:r>
            <w:r>
              <w:rPr>
                <w:szCs w:val="21"/>
              </w:rPr>
              <w:t>否则为空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银行行号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  <w:r>
              <w:rPr>
                <w:rFonts w:ascii="宋体" w:hAnsi="宋体"/>
                <w:szCs w:val="21"/>
              </w:rPr>
              <w:t>102221004078</w:t>
            </w:r>
          </w:p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需要</w:t>
            </w:r>
            <w:r>
              <w:rPr>
                <w:szCs w:val="21"/>
              </w:rPr>
              <w:t>跨行</w:t>
            </w:r>
            <w:r>
              <w:rPr>
                <w:rFonts w:hint="eastAsia"/>
                <w:szCs w:val="21"/>
              </w:rPr>
              <w:t>支付</w:t>
            </w:r>
            <w:r>
              <w:rPr>
                <w:szCs w:val="21"/>
              </w:rPr>
              <w:t>的时候</w:t>
            </w:r>
            <w:r>
              <w:rPr>
                <w:rFonts w:hint="eastAsia"/>
                <w:szCs w:val="21"/>
              </w:rPr>
              <w:t>写入，</w:t>
            </w:r>
            <w:r>
              <w:rPr>
                <w:szCs w:val="21"/>
              </w:rPr>
              <w:t>否则为空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例：201908</w:t>
            </w:r>
            <w:r w:rsidR="005D3BBD">
              <w:rPr>
                <w:rFonts w:ascii="宋体" w:hAnsi="宋体" w:hint="eastAsia"/>
                <w:szCs w:val="21"/>
              </w:rPr>
              <w:t>失业</w:t>
            </w:r>
            <w:proofErr w:type="gramStart"/>
            <w:r>
              <w:rPr>
                <w:rFonts w:ascii="宋体" w:hAnsi="宋体" w:hint="eastAsia"/>
                <w:szCs w:val="21"/>
              </w:rPr>
              <w:t>金社发</w:t>
            </w:r>
            <w:proofErr w:type="gramEnd"/>
          </w:p>
        </w:tc>
      </w:tr>
    </w:tbl>
    <w:p w:rsidR="00FD0363" w:rsidRDefault="000F3FC9">
      <w:pPr>
        <w:pStyle w:val="30"/>
      </w:pPr>
      <w:bookmarkStart w:id="337" w:name="_Toc79830995"/>
      <w:r>
        <w:rPr>
          <w:rFonts w:hint="eastAsia"/>
        </w:rPr>
        <w:lastRenderedPageBreak/>
        <w:t>接口交易规则</w:t>
      </w:r>
      <w:bookmarkEnd w:id="337"/>
    </w:p>
    <w:p w:rsidR="00FD0363" w:rsidRDefault="000F3FC9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支付报文请求记录条数必须和报盘文件内容中的</w:t>
      </w:r>
      <w:r>
        <w:t>条数</w:t>
      </w:r>
      <w:r>
        <w:rPr>
          <w:rFonts w:hint="eastAsia"/>
        </w:rPr>
        <w:t>一致。</w:t>
      </w:r>
    </w:p>
    <w:p w:rsidR="00FD0363" w:rsidRDefault="000F3FC9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针对一个</w:t>
      </w:r>
      <w:r>
        <w:t>业务系统，可以一个月</w:t>
      </w:r>
      <w:r>
        <w:rPr>
          <w:rFonts w:hint="eastAsia"/>
        </w:rPr>
        <w:t>进行</w:t>
      </w:r>
      <w:r>
        <w:t>多次报盘。</w:t>
      </w:r>
      <w:r>
        <w:rPr>
          <w:rFonts w:hint="eastAsia"/>
        </w:rPr>
        <w:t>例如当月</w:t>
      </w:r>
      <w:r>
        <w:t>正常支付</w:t>
      </w:r>
      <w:r w:rsidR="005D3BBD">
        <w:rPr>
          <w:rFonts w:hint="eastAsia"/>
        </w:rPr>
        <w:t>失业</w:t>
      </w:r>
      <w:r>
        <w:t>金一次，当月</w:t>
      </w:r>
      <w:r>
        <w:rPr>
          <w:rFonts w:hint="eastAsia"/>
        </w:rPr>
        <w:t>支付</w:t>
      </w:r>
      <w:r>
        <w:t>失败的人，再次支付。</w:t>
      </w:r>
    </w:p>
    <w:p w:rsidR="00FD0363" w:rsidRDefault="000F3FC9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一个报盘</w:t>
      </w:r>
      <w:r>
        <w:t>文件</w:t>
      </w:r>
      <w:r>
        <w:rPr>
          <w:rFonts w:hint="eastAsia"/>
        </w:rPr>
        <w:t>内可能存在</w:t>
      </w:r>
      <w:r>
        <w:t>一个人的多条</w:t>
      </w:r>
      <w:r>
        <w:rPr>
          <w:rFonts w:hint="eastAsia"/>
        </w:rPr>
        <w:t>支付</w:t>
      </w:r>
      <w:r>
        <w:t>数据。</w:t>
      </w:r>
    </w:p>
    <w:p w:rsidR="00FD0363" w:rsidRDefault="000F3FC9">
      <w:pPr>
        <w:pStyle w:val="20"/>
      </w:pPr>
      <w:bookmarkStart w:id="338" w:name="_Toc79830996"/>
      <w:r>
        <w:rPr>
          <w:rFonts w:hint="eastAsia"/>
        </w:rPr>
        <w:t>个人</w:t>
      </w:r>
      <w:r>
        <w:t>支付</w:t>
      </w:r>
      <w:r>
        <w:rPr>
          <w:rFonts w:hint="eastAsia"/>
        </w:rPr>
        <w:t>回盘（</w:t>
      </w:r>
      <w:r>
        <w:rPr>
          <w:rFonts w:hint="eastAsia"/>
        </w:rPr>
        <w:t>512</w:t>
      </w:r>
      <w:r>
        <w:t>2</w:t>
      </w:r>
      <w:r>
        <w:rPr>
          <w:rFonts w:hint="eastAsia"/>
        </w:rPr>
        <w:t>0</w:t>
      </w:r>
      <w:r>
        <w:t>2</w:t>
      </w:r>
      <w:r>
        <w:rPr>
          <w:rFonts w:hint="eastAsia"/>
        </w:rPr>
        <w:t>）</w:t>
      </w:r>
      <w:bookmarkEnd w:id="338"/>
    </w:p>
    <w:p w:rsidR="00FD0363" w:rsidRDefault="000F3FC9">
      <w:pPr>
        <w:pStyle w:val="30"/>
      </w:pPr>
      <w:bookmarkStart w:id="339" w:name="_Toc79830997"/>
      <w:r>
        <w:rPr>
          <w:rFonts w:hint="eastAsia"/>
        </w:rPr>
        <w:t>接口说明</w:t>
      </w:r>
      <w:bookmarkEnd w:id="339"/>
    </w:p>
    <w:p w:rsidR="00FD0363" w:rsidRDefault="000F3FC9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针对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系统发送的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批量支付，银行支付后，将支付结果、支付失败原因数据信息生成回盘文件，上传至</w:t>
      </w:r>
      <w:r>
        <w:rPr>
          <w:rFonts w:hint="eastAsia"/>
          <w:szCs w:val="21"/>
        </w:rPr>
        <w:t>sftp</w:t>
      </w:r>
      <w:r>
        <w:rPr>
          <w:rFonts w:hint="eastAsia"/>
          <w:szCs w:val="21"/>
        </w:rPr>
        <w:t>服务器，然后发送回盘报文给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系统，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系统收到报文后，验证回盘文件是否存在，如存在，反馈处理成功；如不存在，反馈文件不存在；如报文处理存在其他问题，反馈处理不成功。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业务发起方：</w:t>
      </w:r>
      <w:r>
        <w:rPr>
          <w:rFonts w:hint="eastAsia"/>
          <w:szCs w:val="21"/>
        </w:rPr>
        <w:t xml:space="preserve"> B </w:t>
      </w:r>
      <w:r>
        <w:rPr>
          <w:rFonts w:hint="eastAsia"/>
          <w:szCs w:val="21"/>
        </w:rPr>
        <w:t>银行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业务响应方：</w:t>
      </w:r>
      <w:r>
        <w:rPr>
          <w:rFonts w:hint="eastAsia"/>
          <w:szCs w:val="21"/>
        </w:rPr>
        <w:t xml:space="preserve"> C 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</w:t>
      </w:r>
    </w:p>
    <w:p w:rsidR="00FD0363" w:rsidRDefault="00FD0363">
      <w:pPr>
        <w:spacing w:line="360" w:lineRule="auto"/>
        <w:rPr>
          <w:szCs w:val="21"/>
        </w:rPr>
      </w:pPr>
    </w:p>
    <w:p w:rsidR="00FD0363" w:rsidRDefault="000F3FC9">
      <w:pPr>
        <w:rPr>
          <w:color w:val="FF0000"/>
        </w:rPr>
      </w:pPr>
      <w:r>
        <w:rPr>
          <w:color w:val="FF0000"/>
          <w:szCs w:val="21"/>
        </w:rPr>
        <w:t>退款说明</w:t>
      </w:r>
      <w:r>
        <w:rPr>
          <w:rFonts w:hint="eastAsia"/>
          <w:color w:val="FF0000"/>
          <w:szCs w:val="21"/>
        </w:rPr>
        <w:t>：</w:t>
      </w:r>
      <w:r>
        <w:rPr>
          <w:color w:val="FF0000"/>
          <w:szCs w:val="21"/>
        </w:rPr>
        <w:t>报盘文件中存在</w:t>
      </w:r>
      <w:r>
        <w:rPr>
          <w:rFonts w:hint="eastAsia"/>
          <w:color w:val="FF0000"/>
          <w:szCs w:val="21"/>
        </w:rPr>
        <w:t>发放</w:t>
      </w:r>
      <w:r>
        <w:rPr>
          <w:color w:val="FF0000"/>
          <w:szCs w:val="21"/>
        </w:rPr>
        <w:t>不成功</w:t>
      </w:r>
      <w:r>
        <w:rPr>
          <w:rFonts w:hint="eastAsia"/>
          <w:color w:val="FF0000"/>
          <w:szCs w:val="21"/>
        </w:rPr>
        <w:t>数据的，银行需要汇总不成功金额合计从</w:t>
      </w:r>
      <w:r>
        <w:rPr>
          <w:rFonts w:hint="eastAsia"/>
          <w:color w:val="FF0000"/>
        </w:rPr>
        <w:t>银行代发账号退回到</w:t>
      </w:r>
      <w:r w:rsidR="00356A76">
        <w:rPr>
          <w:rFonts w:hint="eastAsia"/>
          <w:color w:val="FF0000"/>
        </w:rPr>
        <w:t>失业保险</w:t>
      </w:r>
      <w:r>
        <w:rPr>
          <w:rFonts w:hint="eastAsia"/>
          <w:color w:val="FF0000"/>
        </w:rPr>
        <w:t>拨款账号。</w:t>
      </w:r>
    </w:p>
    <w:p w:rsidR="00FD0363" w:rsidRDefault="00FD0363">
      <w:pPr>
        <w:spacing w:line="360" w:lineRule="auto"/>
        <w:rPr>
          <w:color w:val="FF0000"/>
          <w:szCs w:val="21"/>
        </w:rPr>
      </w:pPr>
    </w:p>
    <w:p w:rsidR="00FD0363" w:rsidRDefault="000F3FC9">
      <w:pPr>
        <w:pStyle w:val="30"/>
      </w:pPr>
      <w:bookmarkStart w:id="340" w:name="_Toc79830998"/>
      <w:r>
        <w:rPr>
          <w:rFonts w:hint="eastAsia"/>
        </w:rPr>
        <w:t>详细接口描述</w:t>
      </w:r>
      <w:bookmarkEnd w:id="340"/>
    </w:p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t>请求报文业务体要素</w:t>
      </w:r>
      <w:r>
        <w:rPr>
          <w:rFonts w:hint="eastAsia"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4"/>
        <w:gridCol w:w="1134"/>
        <w:gridCol w:w="1284"/>
        <w:gridCol w:w="851"/>
        <w:gridCol w:w="1409"/>
        <w:gridCol w:w="255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1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28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0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文件名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FILENAME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filename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</w:rPr>
              <w:t>报盘文件名称(含后缀名)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Num6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JBR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jbr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 w:hint="eastAsia"/>
              </w:rPr>
              <w:t>请求方经办人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银行网点编号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YHWD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yhwd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BankwdCode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支付</w:t>
            </w:r>
            <w:r>
              <w:rPr>
                <w:rFonts w:ascii="宋体" w:hAnsi="宋体" w:hint="eastAsia"/>
                <w:szCs w:val="21"/>
              </w:rPr>
              <w:t>报盘名称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BPMC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&lt;bpmc&gt;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接受到的</w:t>
            </w:r>
            <w:r>
              <w:rPr>
                <w:szCs w:val="21"/>
              </w:rPr>
              <w:t>支付</w:t>
            </w:r>
            <w:r>
              <w:rPr>
                <w:rFonts w:hint="eastAsia"/>
                <w:szCs w:val="21"/>
              </w:rPr>
              <w:t>报盘文件名</w:t>
            </w:r>
          </w:p>
        </w:tc>
      </w:tr>
    </w:tbl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t>应答报文业务体要素</w:t>
      </w:r>
      <w:r>
        <w:rPr>
          <w:rFonts w:hint="eastAsia"/>
          <w:szCs w:val="21"/>
        </w:rPr>
        <w:t>：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无</w:t>
      </w:r>
    </w:p>
    <w:p w:rsidR="00FD0363" w:rsidRDefault="00FD0363">
      <w:pPr>
        <w:spacing w:line="360" w:lineRule="auto"/>
        <w:rPr>
          <w:szCs w:val="21"/>
        </w:rPr>
      </w:pP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实体文件：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lastRenderedPageBreak/>
        <w:t>文件类型：TXT文本文件</w:t>
      </w:r>
      <w:r>
        <w:rPr>
          <w:rFonts w:ascii="宋体" w:hAnsi="宋体" w:hint="eastAsia"/>
          <w:szCs w:val="21"/>
        </w:rPr>
        <w:t>（gz格式压缩）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文件名格式：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  <w:szCs w:val="21"/>
        </w:rPr>
      </w:pPr>
      <w:r>
        <w:rPr>
          <w:rFonts w:hint="eastAsia"/>
        </w:rPr>
        <w:t>LNBC+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银行代码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交易代码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ascii="宋体" w:hAnsi="宋体" w:hint="eastAsia"/>
        </w:rPr>
        <w:t>经办区划代码+“_”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支付类别+“_”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跨行标志 +</w:t>
      </w:r>
      <w:ins w:id="341" w:author="yaojx" w:date="2019-11-06T17:13:00Z">
        <w:r>
          <w:rPr>
            <w:rFonts w:ascii="宋体" w:hAnsi="宋体" w:hint="eastAsia"/>
          </w:rPr>
          <w:t xml:space="preserve"> </w:t>
        </w:r>
      </w:ins>
      <w:r>
        <w:rPr>
          <w:rFonts w:ascii="宋体" w:hAnsi="宋体" w:hint="eastAsia"/>
        </w:rPr>
        <w:t>“_”</w:t>
      </w:r>
      <w:r>
        <w:rPr>
          <w:rFonts w:hint="eastAsia"/>
        </w:rPr>
        <w:t>+</w:t>
      </w:r>
      <w:r w:rsidR="00417AEE">
        <w:rPr>
          <w:rFonts w:hint="eastAsia"/>
          <w:szCs w:val="21"/>
        </w:rPr>
        <w:t>数据生成时间</w:t>
      </w:r>
      <w:r w:rsidR="00417AEE">
        <w:rPr>
          <w:rFonts w:ascii="宋体" w:hAnsi="宋体" w:hint="eastAsia"/>
        </w:rPr>
        <w:t>（YYYYMMDD）+6位序列</w:t>
      </w:r>
      <w:r>
        <w:rPr>
          <w:rFonts w:ascii="宋体" w:hAnsi="宋体" w:hint="eastAsia"/>
        </w:rPr>
        <w:t>.txt</w:t>
      </w:r>
      <w:r>
        <w:rPr>
          <w:rFonts w:ascii="宋体" w:hAnsi="宋体" w:hint="eastAsia"/>
          <w:szCs w:val="21"/>
        </w:rPr>
        <w:t>.gz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/>
        </w:rPr>
        <w:t>说明</w:t>
      </w:r>
      <w:r>
        <w:rPr>
          <w:rFonts w:ascii="宋体" w:hAnsi="宋体" w:hint="eastAsia"/>
        </w:rPr>
        <w:t>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文件格式：数据项之间以‘^’分隔，文件中的每个字段均不能省略，空字段或位数不足的字段不需补足位数。每条数据以换行结束。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举例：支付流水号</w:t>
      </w:r>
      <w:r>
        <w:rPr>
          <w:rFonts w:ascii="宋体" w:hAnsi="宋体"/>
        </w:rPr>
        <w:t>^</w:t>
      </w:r>
      <w:r>
        <w:rPr>
          <w:rFonts w:ascii="宋体" w:hAnsi="宋体" w:hint="eastAsia"/>
        </w:rPr>
        <w:t>个人编号^姓名^</w:t>
      </w:r>
      <w:r>
        <w:rPr>
          <w:rFonts w:ascii="宋体" w:hAnsi="宋体"/>
        </w:rPr>
        <w:t>证件类型^证件号码^</w:t>
      </w:r>
      <w:r>
        <w:rPr>
          <w:rFonts w:ascii="宋体" w:hAnsi="宋体" w:hint="eastAsia"/>
          <w:szCs w:val="21"/>
        </w:rPr>
        <w:t>费款</w:t>
      </w:r>
      <w:r>
        <w:rPr>
          <w:rFonts w:ascii="宋体" w:hAnsi="宋体"/>
          <w:szCs w:val="21"/>
        </w:rPr>
        <w:t>所属期</w:t>
      </w:r>
      <w:r>
        <w:rPr>
          <w:rFonts w:ascii="宋体" w:hAnsi="宋体" w:hint="eastAsia"/>
        </w:rPr>
        <w:t>^</w:t>
      </w:r>
      <w:r>
        <w:rPr>
          <w:rFonts w:ascii="宋体" w:hAnsi="宋体"/>
        </w:rPr>
        <w:t>险种</w:t>
      </w:r>
      <w:r>
        <w:rPr>
          <w:rFonts w:ascii="宋体" w:hAnsi="宋体" w:hint="eastAsia"/>
        </w:rPr>
        <w:t>^支付类别^支付金额^银行卡号^经办区划代码^</w:t>
      </w:r>
      <w:r>
        <w:rPr>
          <w:rFonts w:ascii="宋体" w:hAnsi="宋体" w:hint="eastAsia"/>
          <w:szCs w:val="21"/>
        </w:rPr>
        <w:t>银行户名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银行行号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摘要^</w:t>
      </w:r>
      <w:r>
        <w:rPr>
          <w:rFonts w:ascii="宋体" w:hAnsi="宋体" w:hint="eastAsia"/>
        </w:rPr>
        <w:t>是否支付成功^支付失败原因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4"/>
        <w:gridCol w:w="851"/>
        <w:gridCol w:w="1559"/>
        <w:gridCol w:w="255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5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支付流水号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ix</w:t>
            </w:r>
            <w:r>
              <w:rPr>
                <w:szCs w:val="21"/>
              </w:rPr>
              <w:t>18Char</w:t>
            </w:r>
          </w:p>
        </w:tc>
        <w:tc>
          <w:tcPr>
            <w:tcW w:w="255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与报盘时流水号保持一致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个人编号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证件类型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AAC058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证件号码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Max22Text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费款</w:t>
            </w:r>
            <w:r>
              <w:rPr>
                <w:rFonts w:ascii="宋体" w:hAnsi="宋体"/>
                <w:szCs w:val="21"/>
              </w:rPr>
              <w:t>所属期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AAE002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险种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AAE140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支付类别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BIC230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支付金额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Num16_2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银行卡号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经办区划代码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AAA027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银行户名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例：中国工商银行沈阳长江北街支行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银行行号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  <w:r>
              <w:rPr>
                <w:rFonts w:ascii="宋体" w:hAnsi="宋体"/>
                <w:szCs w:val="21"/>
              </w:rPr>
              <w:t>102221004078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例：201908</w:t>
            </w:r>
            <w:r w:rsidR="005D3BBD">
              <w:rPr>
                <w:rFonts w:ascii="宋体" w:hAnsi="宋体" w:hint="eastAsia"/>
                <w:szCs w:val="21"/>
              </w:rPr>
              <w:t>失业</w:t>
            </w:r>
            <w:proofErr w:type="gramStart"/>
            <w:r>
              <w:rPr>
                <w:rFonts w:ascii="宋体" w:hAnsi="宋体" w:hint="eastAsia"/>
                <w:szCs w:val="21"/>
              </w:rPr>
              <w:t>金社发</w:t>
            </w:r>
            <w:proofErr w:type="gramEnd"/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是否支付成功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YesNo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支付失败原因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如果支付失败，必填</w:t>
            </w:r>
          </w:p>
        </w:tc>
      </w:tr>
    </w:tbl>
    <w:p w:rsidR="00FD0363" w:rsidRDefault="000F3FC9">
      <w:pPr>
        <w:pStyle w:val="30"/>
      </w:pPr>
      <w:bookmarkStart w:id="342" w:name="_Toc79830999"/>
      <w:r>
        <w:rPr>
          <w:rFonts w:hint="eastAsia"/>
        </w:rPr>
        <w:t>接口交易规则</w:t>
      </w:r>
      <w:bookmarkEnd w:id="342"/>
    </w:p>
    <w:p w:rsidR="00FD0363" w:rsidRDefault="000F3FC9" w:rsidP="001E2160">
      <w:pPr>
        <w:spacing w:line="360" w:lineRule="auto"/>
        <w:ind w:firstLine="284"/>
      </w:pPr>
      <w:r>
        <w:rPr>
          <w:rFonts w:hint="eastAsia"/>
        </w:rPr>
        <w:t>支付回盘文件记录条数及人员信息必须和报盘文件中一致，成功失败的数据都要返回，否则会因为数据不匹配，无法导入回盘。</w:t>
      </w:r>
    </w:p>
    <w:p w:rsidR="00FD0363" w:rsidRDefault="000F3FC9">
      <w:pPr>
        <w:pStyle w:val="20"/>
      </w:pPr>
      <w:bookmarkStart w:id="343" w:name="_Toc79831000"/>
      <w:r>
        <w:rPr>
          <w:rFonts w:hint="eastAsia"/>
        </w:rPr>
        <w:lastRenderedPageBreak/>
        <w:t>单位</w:t>
      </w:r>
      <w:r w:rsidR="00356A76">
        <w:rPr>
          <w:rFonts w:hint="eastAsia"/>
        </w:rPr>
        <w:t>失业保险</w:t>
      </w:r>
      <w:r>
        <w:rPr>
          <w:rFonts w:hint="eastAsia"/>
        </w:rPr>
        <w:t>批量支付（</w:t>
      </w:r>
      <w:r>
        <w:rPr>
          <w:rFonts w:hint="eastAsia"/>
        </w:rPr>
        <w:t>522</w:t>
      </w:r>
      <w:r>
        <w:t>2</w:t>
      </w:r>
      <w:r>
        <w:rPr>
          <w:rFonts w:hint="eastAsia"/>
        </w:rPr>
        <w:t>01</w:t>
      </w:r>
      <w:r>
        <w:rPr>
          <w:rFonts w:hint="eastAsia"/>
        </w:rPr>
        <w:t>）</w:t>
      </w:r>
      <w:bookmarkEnd w:id="343"/>
    </w:p>
    <w:p w:rsidR="00FD0363" w:rsidRDefault="000F3FC9">
      <w:pPr>
        <w:pStyle w:val="30"/>
      </w:pPr>
      <w:bookmarkStart w:id="344" w:name="_Toc79831001"/>
      <w:r>
        <w:rPr>
          <w:rFonts w:hint="eastAsia"/>
        </w:rPr>
        <w:t>接口说明</w:t>
      </w:r>
      <w:bookmarkEnd w:id="344"/>
    </w:p>
    <w:p w:rsidR="00FD0363" w:rsidRDefault="00356A76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失业保险</w:t>
      </w:r>
      <w:r w:rsidR="000F3FC9">
        <w:rPr>
          <w:rFonts w:hint="eastAsia"/>
          <w:szCs w:val="21"/>
        </w:rPr>
        <w:t>系统生成</w:t>
      </w:r>
      <w:r>
        <w:rPr>
          <w:rFonts w:hint="eastAsia"/>
          <w:szCs w:val="21"/>
        </w:rPr>
        <w:t>失业保险</w:t>
      </w:r>
      <w:r w:rsidR="000F3FC9">
        <w:rPr>
          <w:rFonts w:hint="eastAsia"/>
          <w:szCs w:val="21"/>
        </w:rPr>
        <w:t>批量支付文件，加密</w:t>
      </w:r>
      <w:r w:rsidR="000F3FC9">
        <w:rPr>
          <w:szCs w:val="21"/>
        </w:rPr>
        <w:t>后</w:t>
      </w:r>
      <w:r w:rsidR="000F3FC9">
        <w:rPr>
          <w:rFonts w:hint="eastAsia"/>
          <w:szCs w:val="21"/>
        </w:rPr>
        <w:t>上传至</w:t>
      </w:r>
      <w:r w:rsidR="000F3FC9">
        <w:rPr>
          <w:rFonts w:hint="eastAsia"/>
          <w:szCs w:val="21"/>
        </w:rPr>
        <w:t>s</w:t>
      </w:r>
      <w:r w:rsidR="000F3FC9">
        <w:rPr>
          <w:szCs w:val="21"/>
        </w:rPr>
        <w:t>ftp</w:t>
      </w:r>
      <w:r w:rsidR="000F3FC9">
        <w:rPr>
          <w:szCs w:val="21"/>
        </w:rPr>
        <w:t>服务器，然后</w:t>
      </w:r>
      <w:r w:rsidR="000F3FC9">
        <w:rPr>
          <w:rFonts w:hint="eastAsia"/>
          <w:szCs w:val="21"/>
        </w:rPr>
        <w:t>发送支付报文给银行，银行收到报文后，验证报盘文件是否存在，如存在，反馈处理成功；如不存在，反馈文件不存在；如报文处理存在其他问题，反馈处理不成功。</w:t>
      </w:r>
    </w:p>
    <w:p w:rsidR="00FD0363" w:rsidRDefault="000F3FC9">
      <w:pPr>
        <w:spacing w:line="360" w:lineRule="auto"/>
        <w:ind w:firstLine="420"/>
        <w:rPr>
          <w:szCs w:val="21"/>
        </w:rPr>
      </w:pPr>
      <w:r>
        <w:rPr>
          <w:szCs w:val="21"/>
        </w:rPr>
        <w:t>业务场景描述</w:t>
      </w:r>
      <w:r>
        <w:rPr>
          <w:rFonts w:hint="eastAsia"/>
          <w:szCs w:val="21"/>
        </w:rPr>
        <w:t>：举例</w:t>
      </w:r>
      <w:r>
        <w:rPr>
          <w:rFonts w:hint="eastAsia"/>
          <w:szCs w:val="21"/>
        </w:rPr>
        <w:t>-</w:t>
      </w:r>
      <w:r w:rsidR="005D3BBD">
        <w:rPr>
          <w:rFonts w:hint="eastAsia"/>
          <w:szCs w:val="21"/>
        </w:rPr>
        <w:t>失业金</w:t>
      </w:r>
      <w:r>
        <w:rPr>
          <w:rFonts w:hint="eastAsia"/>
          <w:szCs w:val="21"/>
        </w:rPr>
        <w:t>支付</w:t>
      </w:r>
    </w:p>
    <w:p w:rsidR="00FD0363" w:rsidRDefault="00356A76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>失业保险</w:t>
      </w:r>
      <w:r w:rsidR="000F3FC9">
        <w:rPr>
          <w:rFonts w:hint="eastAsia"/>
        </w:rPr>
        <w:t>方的全省</w:t>
      </w:r>
      <w:r w:rsidR="005D3BBD">
        <w:rPr>
          <w:rFonts w:hint="eastAsia"/>
        </w:rPr>
        <w:t>失业</w:t>
      </w:r>
      <w:r w:rsidR="000F3FC9">
        <w:rPr>
          <w:rFonts w:hint="eastAsia"/>
        </w:rPr>
        <w:t>保险信息系统根据所选的银行生成报盘文件，文件类型为</w:t>
      </w:r>
      <w:r w:rsidR="000F3FC9">
        <w:rPr>
          <w:rFonts w:hint="eastAsia"/>
        </w:rPr>
        <w:t>txt</w:t>
      </w:r>
      <w:r w:rsidR="000F3FC9">
        <w:rPr>
          <w:rFonts w:hint="eastAsia"/>
        </w:rPr>
        <w:t>格式（</w:t>
      </w:r>
      <w:r w:rsidR="000F3FC9">
        <w:rPr>
          <w:rFonts w:ascii="宋体" w:hAnsi="宋体" w:hint="eastAsia"/>
          <w:szCs w:val="21"/>
        </w:rPr>
        <w:t>gz格式压缩</w:t>
      </w:r>
      <w:r w:rsidR="000F3FC9">
        <w:rPr>
          <w:rFonts w:hint="eastAsia"/>
        </w:rPr>
        <w:t>），名称为</w:t>
      </w:r>
      <w:r w:rsidR="000F3FC9">
        <w:rPr>
          <w:rFonts w:hint="eastAsia"/>
        </w:rPr>
        <w:t>LNCB+</w:t>
      </w:r>
      <w:r w:rsidR="000F3FC9">
        <w:rPr>
          <w:rFonts w:hint="eastAsia"/>
        </w:rPr>
        <w:t>“</w:t>
      </w:r>
      <w:r w:rsidR="000F3FC9">
        <w:rPr>
          <w:rFonts w:hint="eastAsia"/>
        </w:rPr>
        <w:t>_</w:t>
      </w:r>
      <w:r w:rsidR="000F3FC9">
        <w:rPr>
          <w:rFonts w:hint="eastAsia"/>
        </w:rPr>
        <w:t>”</w:t>
      </w:r>
      <w:r w:rsidR="000F3FC9">
        <w:rPr>
          <w:rFonts w:hint="eastAsia"/>
        </w:rPr>
        <w:t>+</w:t>
      </w:r>
      <w:r w:rsidR="000F3FC9">
        <w:rPr>
          <w:rFonts w:hint="eastAsia"/>
        </w:rPr>
        <w:t>银行代码</w:t>
      </w:r>
      <w:r w:rsidR="000F3FC9">
        <w:rPr>
          <w:rFonts w:hint="eastAsia"/>
        </w:rPr>
        <w:t xml:space="preserve"> +</w:t>
      </w:r>
      <w:r w:rsidR="000F3FC9">
        <w:rPr>
          <w:rFonts w:hint="eastAsia"/>
        </w:rPr>
        <w:t>“</w:t>
      </w:r>
      <w:r w:rsidR="000F3FC9">
        <w:rPr>
          <w:rFonts w:hint="eastAsia"/>
        </w:rPr>
        <w:t>_</w:t>
      </w:r>
      <w:r w:rsidR="000F3FC9">
        <w:rPr>
          <w:rFonts w:hint="eastAsia"/>
        </w:rPr>
        <w:t>”</w:t>
      </w:r>
      <w:r w:rsidR="000F3FC9">
        <w:rPr>
          <w:rFonts w:hint="eastAsia"/>
        </w:rPr>
        <w:t>+</w:t>
      </w:r>
      <w:r w:rsidR="000F3FC9">
        <w:rPr>
          <w:rFonts w:hint="eastAsia"/>
        </w:rPr>
        <w:t>交易代码</w:t>
      </w:r>
      <w:r w:rsidR="000F3FC9">
        <w:rPr>
          <w:rFonts w:hint="eastAsia"/>
        </w:rPr>
        <w:t>+</w:t>
      </w:r>
      <w:r w:rsidR="000F3FC9">
        <w:rPr>
          <w:rFonts w:hint="eastAsia"/>
        </w:rPr>
        <w:t>“</w:t>
      </w:r>
      <w:r w:rsidR="000F3FC9">
        <w:rPr>
          <w:rFonts w:hint="eastAsia"/>
        </w:rPr>
        <w:t>_</w:t>
      </w:r>
      <w:r w:rsidR="000F3FC9">
        <w:rPr>
          <w:rFonts w:hint="eastAsia"/>
        </w:rPr>
        <w:t>”</w:t>
      </w:r>
      <w:r w:rsidR="000F3FC9">
        <w:rPr>
          <w:rFonts w:hint="eastAsia"/>
        </w:rPr>
        <w:t>+</w:t>
      </w:r>
      <w:r w:rsidR="000F3FC9">
        <w:rPr>
          <w:rFonts w:ascii="宋体" w:hAnsi="宋体" w:hint="eastAsia"/>
        </w:rPr>
        <w:t>经办区划代码 +“_”</w:t>
      </w:r>
      <w:r w:rsidR="000F3FC9">
        <w:rPr>
          <w:rFonts w:ascii="宋体" w:hAnsi="宋体" w:hint="eastAsia"/>
          <w:sz w:val="24"/>
        </w:rPr>
        <w:t xml:space="preserve"> +</w:t>
      </w:r>
      <w:r w:rsidR="000F3FC9">
        <w:rPr>
          <w:rFonts w:ascii="宋体" w:hAnsi="宋体" w:hint="eastAsia"/>
        </w:rPr>
        <w:t>支付类别 +“_”</w:t>
      </w:r>
      <w:r w:rsidR="000F3FC9">
        <w:rPr>
          <w:rFonts w:ascii="宋体" w:hAnsi="宋体" w:hint="eastAsia"/>
          <w:sz w:val="24"/>
        </w:rPr>
        <w:t xml:space="preserve">+ </w:t>
      </w:r>
      <w:r w:rsidR="000F3FC9">
        <w:rPr>
          <w:rFonts w:ascii="宋体" w:hAnsi="宋体" w:hint="eastAsia"/>
        </w:rPr>
        <w:t>跨行标志 +“_”</w:t>
      </w:r>
      <w:r w:rsidR="000F3FC9">
        <w:rPr>
          <w:rFonts w:hint="eastAsia"/>
        </w:rPr>
        <w:t>+</w:t>
      </w:r>
      <w:r w:rsidR="00417AEE">
        <w:rPr>
          <w:rFonts w:hint="eastAsia"/>
          <w:szCs w:val="21"/>
        </w:rPr>
        <w:t>数据生成时间</w:t>
      </w:r>
      <w:r w:rsidR="00417AEE">
        <w:rPr>
          <w:rFonts w:ascii="宋体" w:hAnsi="宋体" w:hint="eastAsia"/>
        </w:rPr>
        <w:t>（YYYYMMDD）+6位序列</w:t>
      </w:r>
      <w:r w:rsidR="000F3FC9">
        <w:rPr>
          <w:rFonts w:ascii="宋体" w:hAnsi="宋体" w:hint="eastAsia"/>
        </w:rPr>
        <w:t>.txt</w:t>
      </w:r>
      <w:r w:rsidR="000F3FC9">
        <w:rPr>
          <w:rFonts w:ascii="宋体" w:hAnsi="宋体" w:hint="eastAsia"/>
          <w:szCs w:val="21"/>
        </w:rPr>
        <w:t>.gz。</w:t>
      </w:r>
    </w:p>
    <w:p w:rsidR="00FD0363" w:rsidRDefault="000F3FC9">
      <w:pPr>
        <w:spacing w:line="360" w:lineRule="auto"/>
      </w:pPr>
      <w:r>
        <w:rPr>
          <w:rFonts w:ascii="宋体" w:hAnsi="宋体" w:hint="eastAsia"/>
          <w:szCs w:val="21"/>
        </w:rPr>
        <w:t>例如，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方鞍山市千山区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经办机构发给</w:t>
      </w:r>
      <w:r>
        <w:rPr>
          <w:rFonts w:hint="eastAsia"/>
        </w:rPr>
        <w:t>建设银行的支付文件名为：</w:t>
      </w:r>
    </w:p>
    <w:p w:rsidR="00FD0363" w:rsidRDefault="000F3FC9">
      <w:pPr>
        <w:spacing w:line="360" w:lineRule="auto"/>
      </w:pPr>
      <w:r>
        <w:rPr>
          <w:rFonts w:hint="eastAsia"/>
        </w:rPr>
        <w:t>LNCB_9</w:t>
      </w:r>
      <w:r>
        <w:t>55</w:t>
      </w:r>
      <w:r>
        <w:rPr>
          <w:rFonts w:hint="eastAsia"/>
        </w:rPr>
        <w:t>33_512201_210311_ SHFF</w:t>
      </w:r>
      <w:r>
        <w:t>_N</w:t>
      </w:r>
      <w:r>
        <w:rPr>
          <w:rFonts w:hint="eastAsia"/>
        </w:rPr>
        <w:t>_20160512</w:t>
      </w:r>
      <w:r>
        <w:t>143246</w:t>
      </w:r>
      <w:r>
        <w:rPr>
          <w:rFonts w:ascii="宋体" w:hAnsi="宋体" w:hint="eastAsia"/>
          <w:szCs w:val="21"/>
        </w:rPr>
        <w:t>.txt.gz</w:t>
      </w:r>
    </w:p>
    <w:p w:rsidR="00FD0363" w:rsidRDefault="000F3FC9">
      <w:pPr>
        <w:spacing w:line="360" w:lineRule="auto"/>
      </w:pPr>
      <w:r>
        <w:rPr>
          <w:rFonts w:hint="eastAsia"/>
        </w:rPr>
        <w:t>将报盘数据文件上传至</w:t>
      </w:r>
      <w:r>
        <w:rPr>
          <w:rFonts w:hint="eastAsia"/>
        </w:rPr>
        <w:t>SFTP</w:t>
      </w:r>
      <w:r>
        <w:rPr>
          <w:rFonts w:hint="eastAsia"/>
        </w:rPr>
        <w:t>文件夹，系统会发送报文通知银行从</w:t>
      </w:r>
      <w:r>
        <w:rPr>
          <w:rFonts w:hint="eastAsia"/>
        </w:rPr>
        <w:t>SFTP</w:t>
      </w:r>
      <w:r>
        <w:rPr>
          <w:rFonts w:hint="eastAsia"/>
        </w:rPr>
        <w:t>上下载报盘文件，银行收到报盘文件后，进行支付操作，并将支付结果通过支付回盘文件返回给</w:t>
      </w:r>
      <w:r w:rsidR="00356A76">
        <w:rPr>
          <w:rFonts w:hint="eastAsia"/>
        </w:rPr>
        <w:t>失业保险</w:t>
      </w:r>
      <w:r>
        <w:rPr>
          <w:rFonts w:hint="eastAsia"/>
        </w:rPr>
        <w:t>系统。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业务发起方：</w:t>
      </w:r>
      <w:r>
        <w:rPr>
          <w:rFonts w:hint="eastAsia"/>
          <w:szCs w:val="21"/>
        </w:rPr>
        <w:t xml:space="preserve"> C 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业务响应方：</w:t>
      </w:r>
      <w:r>
        <w:rPr>
          <w:rFonts w:hint="eastAsia"/>
          <w:szCs w:val="21"/>
        </w:rPr>
        <w:t xml:space="preserve"> B </w:t>
      </w:r>
      <w:r>
        <w:rPr>
          <w:szCs w:val="21"/>
        </w:rPr>
        <w:t>银行</w:t>
      </w:r>
    </w:p>
    <w:p w:rsidR="00FD0363" w:rsidRDefault="000F3FC9">
      <w:pPr>
        <w:pStyle w:val="30"/>
      </w:pPr>
      <w:bookmarkStart w:id="345" w:name="_Toc79831002"/>
      <w:r>
        <w:rPr>
          <w:rFonts w:hint="eastAsia"/>
        </w:rPr>
        <w:t>详细接口描述</w:t>
      </w:r>
      <w:bookmarkEnd w:id="345"/>
    </w:p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t>请求报文业务体要素</w:t>
      </w:r>
      <w:r>
        <w:rPr>
          <w:rFonts w:hint="eastAsia"/>
          <w:szCs w:val="21"/>
        </w:rPr>
        <w:t>：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"/>
        <w:gridCol w:w="1560"/>
        <w:gridCol w:w="1418"/>
        <w:gridCol w:w="1701"/>
        <w:gridCol w:w="850"/>
        <w:gridCol w:w="1418"/>
        <w:gridCol w:w="2259"/>
      </w:tblGrid>
      <w:tr w:rsidR="00FD0363" w:rsidTr="00571C65">
        <w:trPr>
          <w:jc w:val="center"/>
        </w:trPr>
        <w:tc>
          <w:tcPr>
            <w:tcW w:w="332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560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70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文件名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FILENAME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filename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报盘文件名称(含后缀名)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Num6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总金额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TOTNUMBER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totnumber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Num(16</w:t>
            </w:r>
            <w:r>
              <w:rPr>
                <w:rFonts w:hint="eastAsia"/>
                <w:szCs w:val="21"/>
              </w:rPr>
              <w:t>,2</w:t>
            </w:r>
            <w:r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JBR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jbr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请求方经办人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银行代发账号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BANKACCOUNT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&lt;bank</w:t>
            </w:r>
            <w:r>
              <w:rPr>
                <w:rFonts w:ascii="宋体" w:hAnsi="宋体"/>
                <w:szCs w:val="21"/>
              </w:rPr>
              <w:t>account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社发的代发户</w:t>
            </w:r>
          </w:p>
        </w:tc>
      </w:tr>
      <w:tr w:rsidR="00FD0363" w:rsidTr="00571C65">
        <w:trPr>
          <w:jc w:val="center"/>
        </w:trPr>
        <w:tc>
          <w:tcPr>
            <w:tcW w:w="332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560" w:type="dxa"/>
          </w:tcPr>
          <w:p w:rsidR="00FD0363" w:rsidRDefault="00356A76">
            <w:r>
              <w:rPr>
                <w:rFonts w:hint="eastAsia"/>
              </w:rPr>
              <w:t>失业保险</w:t>
            </w:r>
            <w:r w:rsidR="000F3FC9">
              <w:rPr>
                <w:rFonts w:hint="eastAsia"/>
              </w:rPr>
              <w:t>拨款账号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SIACCOUNT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siaccount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发放不成功，</w:t>
            </w:r>
            <w:r w:rsidR="00356A76">
              <w:rPr>
                <w:rFonts w:ascii="宋体" w:hAnsi="宋体" w:hint="eastAsia"/>
              </w:rPr>
              <w:t>失业保险</w:t>
            </w:r>
            <w:r>
              <w:rPr>
                <w:rFonts w:ascii="宋体" w:hAnsi="宋体" w:hint="eastAsia"/>
              </w:rPr>
              <w:t>接收退款账户</w:t>
            </w:r>
          </w:p>
        </w:tc>
      </w:tr>
      <w:tr w:rsidR="006C3D02" w:rsidTr="00571C65">
        <w:trPr>
          <w:jc w:val="center"/>
        </w:trPr>
        <w:tc>
          <w:tcPr>
            <w:tcW w:w="332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560" w:type="dxa"/>
          </w:tcPr>
          <w:p w:rsidR="006C3D02" w:rsidRDefault="00356A76" w:rsidP="006C3D02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失业保险</w:t>
            </w:r>
            <w:r w:rsidR="006C3D02">
              <w:rPr>
                <w:rFonts w:hint="eastAsia"/>
              </w:rPr>
              <w:t>拨款账号户名</w:t>
            </w:r>
          </w:p>
        </w:tc>
        <w:tc>
          <w:tcPr>
            <w:tcW w:w="1418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</w:t>
            </w:r>
            <w:r>
              <w:rPr>
                <w:rFonts w:ascii="宋体" w:hAnsi="宋体"/>
                <w:szCs w:val="21"/>
              </w:rPr>
              <w:t>NAME</w:t>
            </w:r>
          </w:p>
        </w:tc>
        <w:tc>
          <w:tcPr>
            <w:tcW w:w="1701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&lt;bankna</w:t>
            </w:r>
            <w:r>
              <w:rPr>
                <w:rFonts w:ascii="宋体" w:hAnsi="宋体"/>
                <w:szCs w:val="21"/>
              </w:rPr>
              <w:t>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6C3D02" w:rsidRDefault="006C3D02" w:rsidP="006C3D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6C3D02" w:rsidRDefault="006C3D02" w:rsidP="006C3D02">
            <w:pPr>
              <w:rPr>
                <w:szCs w:val="21"/>
              </w:rPr>
            </w:pPr>
            <w:r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6C3D02" w:rsidRDefault="006C3D02" w:rsidP="006C3D02">
            <w:pPr>
              <w:rPr>
                <w:rFonts w:ascii="宋体" w:hAnsi="宋体"/>
              </w:rPr>
            </w:pPr>
            <w:r>
              <w:rPr>
                <w:rFonts w:hint="eastAsia"/>
              </w:rPr>
              <w:t>收款账号户名</w:t>
            </w:r>
          </w:p>
        </w:tc>
      </w:tr>
      <w:tr w:rsidR="00571C65" w:rsidTr="00571C65">
        <w:trPr>
          <w:jc w:val="center"/>
        </w:trPr>
        <w:tc>
          <w:tcPr>
            <w:tcW w:w="332" w:type="dxa"/>
          </w:tcPr>
          <w:p w:rsidR="00571C65" w:rsidRDefault="006C3D02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560" w:type="dxa"/>
          </w:tcPr>
          <w:p w:rsidR="00571C65" w:rsidRDefault="00356A76" w:rsidP="00571C65">
            <w:r>
              <w:rPr>
                <w:rFonts w:hint="eastAsia"/>
              </w:rPr>
              <w:t>失业保险</w:t>
            </w:r>
            <w:r w:rsidR="00571C65">
              <w:rPr>
                <w:rFonts w:hint="eastAsia"/>
              </w:rPr>
              <w:t>拨款账号</w:t>
            </w:r>
            <w:r w:rsidR="00571C65">
              <w:rPr>
                <w:rFonts w:ascii="宋体" w:hAnsi="宋体" w:hint="eastAsia"/>
                <w:szCs w:val="21"/>
              </w:rPr>
              <w:t>银行网点编号</w:t>
            </w:r>
          </w:p>
        </w:tc>
        <w:tc>
          <w:tcPr>
            <w:tcW w:w="1418" w:type="dxa"/>
          </w:tcPr>
          <w:p w:rsidR="00571C65" w:rsidRDefault="00571C65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1701" w:type="dxa"/>
          </w:tcPr>
          <w:p w:rsidR="00571C65" w:rsidRDefault="00571C65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&lt;yhwd&gt;</w:t>
            </w:r>
          </w:p>
        </w:tc>
        <w:tc>
          <w:tcPr>
            <w:tcW w:w="850" w:type="dxa"/>
          </w:tcPr>
          <w:p w:rsidR="00571C65" w:rsidRDefault="00571C65" w:rsidP="00571C6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571C65" w:rsidRDefault="00571C65" w:rsidP="00571C65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259" w:type="dxa"/>
          </w:tcPr>
          <w:p w:rsidR="00571C65" w:rsidRDefault="00571C65" w:rsidP="00571C6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银行经办行行号</w:t>
            </w:r>
          </w:p>
        </w:tc>
      </w:tr>
    </w:tbl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lastRenderedPageBreak/>
        <w:t>应答报文业务体要素</w:t>
      </w:r>
      <w:r>
        <w:rPr>
          <w:rFonts w:hint="eastAsia"/>
          <w:szCs w:val="21"/>
        </w:rPr>
        <w:t>：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无</w:t>
      </w:r>
    </w:p>
    <w:p w:rsidR="00FD0363" w:rsidRDefault="00FD0363">
      <w:pPr>
        <w:spacing w:line="360" w:lineRule="auto"/>
        <w:rPr>
          <w:szCs w:val="21"/>
        </w:rPr>
      </w:pP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实体文件：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文件类型：TXT文本文件</w:t>
      </w:r>
      <w:r>
        <w:rPr>
          <w:rFonts w:ascii="宋体" w:hAnsi="宋体" w:hint="eastAsia"/>
          <w:szCs w:val="21"/>
        </w:rPr>
        <w:t>（gz格式压缩）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文件名格式：</w:t>
      </w:r>
      <w:r>
        <w:rPr>
          <w:rFonts w:hint="eastAsia"/>
        </w:rPr>
        <w:t>LNCB+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银行代码</w:t>
      </w:r>
      <w:r>
        <w:rPr>
          <w:rFonts w:hint="eastAsia"/>
        </w:rPr>
        <w:t xml:space="preserve"> 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交易代码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ascii="宋体" w:hAnsi="宋体" w:hint="eastAsia"/>
        </w:rPr>
        <w:t>经办区划代码 +“_”</w:t>
      </w:r>
      <w:r>
        <w:rPr>
          <w:rFonts w:ascii="宋体" w:hAnsi="宋体" w:hint="eastAsia"/>
          <w:sz w:val="24"/>
        </w:rPr>
        <w:t xml:space="preserve"> +</w:t>
      </w:r>
      <w:r>
        <w:rPr>
          <w:rFonts w:ascii="宋体" w:hAnsi="宋体" w:hint="eastAsia"/>
        </w:rPr>
        <w:t>支付类别 +“_”</w:t>
      </w:r>
      <w:r>
        <w:rPr>
          <w:rFonts w:ascii="宋体" w:hAnsi="宋体" w:hint="eastAsia"/>
          <w:sz w:val="24"/>
        </w:rPr>
        <w:t xml:space="preserve">+ </w:t>
      </w:r>
      <w:r>
        <w:rPr>
          <w:rFonts w:ascii="宋体" w:hAnsi="宋体" w:hint="eastAsia"/>
        </w:rPr>
        <w:t>跨行标志 +“_”</w:t>
      </w:r>
      <w:ins w:id="346" w:author="yaojx" w:date="2019-11-06T17:13:00Z">
        <w:r>
          <w:rPr>
            <w:rFonts w:hint="eastAsia"/>
          </w:rPr>
          <w:t xml:space="preserve"> </w:t>
        </w:r>
      </w:ins>
      <w:r>
        <w:rPr>
          <w:rFonts w:hint="eastAsia"/>
        </w:rPr>
        <w:t>+</w:t>
      </w:r>
      <w:r>
        <w:rPr>
          <w:rFonts w:hint="eastAsia"/>
          <w:szCs w:val="21"/>
        </w:rPr>
        <w:t>数据生成时间</w:t>
      </w:r>
      <w:r>
        <w:rPr>
          <w:rFonts w:ascii="宋体" w:hAnsi="宋体" w:hint="eastAsia"/>
        </w:rPr>
        <w:t>（YYYYMMDDHH24MISS）.txt</w:t>
      </w:r>
      <w:r>
        <w:rPr>
          <w:rFonts w:ascii="宋体" w:hAnsi="宋体" w:hint="eastAsia"/>
          <w:szCs w:val="21"/>
        </w:rPr>
        <w:t>.gz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/>
        </w:rPr>
        <w:t>说明</w:t>
      </w:r>
      <w:r>
        <w:rPr>
          <w:rFonts w:ascii="宋体" w:hAnsi="宋体" w:hint="eastAsia"/>
        </w:rPr>
        <w:t>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文件格式：数据项之间以‘^’分隔，文件中的每个字段均不能省略，空字段或位数不足的字段不需补足位数。每条数据以换行结束。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举例：支付流水号</w:t>
      </w:r>
      <w:r>
        <w:rPr>
          <w:rFonts w:ascii="宋体" w:hAnsi="宋体"/>
        </w:rPr>
        <w:t>^</w:t>
      </w:r>
      <w:r>
        <w:rPr>
          <w:rFonts w:ascii="宋体" w:hAnsi="宋体" w:hint="eastAsia"/>
        </w:rPr>
        <w:t>单位编号^单位名称^</w:t>
      </w:r>
      <w:r>
        <w:rPr>
          <w:rFonts w:ascii="宋体" w:hAnsi="宋体"/>
        </w:rPr>
        <w:t>统一信用代码^</w:t>
      </w:r>
      <w:r>
        <w:rPr>
          <w:rFonts w:ascii="宋体" w:hAnsi="宋体" w:hint="eastAsia"/>
          <w:szCs w:val="21"/>
        </w:rPr>
        <w:t>费款</w:t>
      </w:r>
      <w:r>
        <w:rPr>
          <w:rFonts w:ascii="宋体" w:hAnsi="宋体"/>
          <w:szCs w:val="21"/>
        </w:rPr>
        <w:t>所属期</w:t>
      </w:r>
      <w:r>
        <w:rPr>
          <w:rFonts w:ascii="宋体" w:hAnsi="宋体" w:hint="eastAsia"/>
        </w:rPr>
        <w:t>^</w:t>
      </w:r>
      <w:r>
        <w:rPr>
          <w:rFonts w:ascii="宋体" w:hAnsi="宋体"/>
        </w:rPr>
        <w:t>险种</w:t>
      </w:r>
      <w:r>
        <w:rPr>
          <w:rFonts w:ascii="宋体" w:hAnsi="宋体" w:hint="eastAsia"/>
        </w:rPr>
        <w:t>^支付类别^支付金额^银行账号^经办区划代码^</w:t>
      </w:r>
      <w:r>
        <w:rPr>
          <w:rFonts w:ascii="宋体" w:hAnsi="宋体" w:hint="eastAsia"/>
          <w:szCs w:val="21"/>
        </w:rPr>
        <w:t>银行户名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银行行号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摘要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4"/>
        <w:gridCol w:w="851"/>
        <w:gridCol w:w="1559"/>
        <w:gridCol w:w="255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5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支付流水号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ix</w:t>
            </w:r>
            <w:r>
              <w:rPr>
                <w:szCs w:val="21"/>
              </w:rPr>
              <w:t>18Char</w:t>
            </w:r>
          </w:p>
        </w:tc>
        <w:tc>
          <w:tcPr>
            <w:tcW w:w="2551" w:type="dxa"/>
          </w:tcPr>
          <w:p w:rsidR="00FD0363" w:rsidRDefault="00356A7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失业保险</w:t>
            </w:r>
            <w:r w:rsidR="000F3FC9">
              <w:rPr>
                <w:rFonts w:hint="eastAsia"/>
                <w:szCs w:val="21"/>
              </w:rPr>
              <w:t>生成，每条数据保持唯一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单位编号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统一信用代码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Max22Text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费款</w:t>
            </w:r>
            <w:r>
              <w:rPr>
                <w:rFonts w:ascii="宋体" w:hAnsi="宋体"/>
                <w:szCs w:val="21"/>
              </w:rPr>
              <w:t>所属期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AAE002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险种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AAE140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支付类别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BIC230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支付金额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Num16_2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银行账号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经办区划代码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AAA027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银行户名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例：中国工商银行沈阳长江北街支行</w:t>
            </w:r>
          </w:p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需要</w:t>
            </w:r>
            <w:r>
              <w:rPr>
                <w:szCs w:val="21"/>
              </w:rPr>
              <w:t>跨行</w:t>
            </w:r>
            <w:r>
              <w:rPr>
                <w:rFonts w:hint="eastAsia"/>
                <w:szCs w:val="21"/>
              </w:rPr>
              <w:t>支付</w:t>
            </w:r>
            <w:r>
              <w:rPr>
                <w:szCs w:val="21"/>
              </w:rPr>
              <w:t>的时候</w:t>
            </w:r>
            <w:r>
              <w:rPr>
                <w:rFonts w:hint="eastAsia"/>
                <w:szCs w:val="21"/>
              </w:rPr>
              <w:t>写入，</w:t>
            </w:r>
            <w:r>
              <w:rPr>
                <w:szCs w:val="21"/>
              </w:rPr>
              <w:t>否则为空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银行行号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  <w:r>
              <w:rPr>
                <w:rFonts w:ascii="宋体" w:hAnsi="宋体"/>
                <w:szCs w:val="21"/>
              </w:rPr>
              <w:t>102221004078</w:t>
            </w:r>
          </w:p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需要</w:t>
            </w:r>
            <w:r>
              <w:rPr>
                <w:szCs w:val="21"/>
              </w:rPr>
              <w:t>跨行</w:t>
            </w:r>
            <w:r>
              <w:rPr>
                <w:rFonts w:hint="eastAsia"/>
                <w:szCs w:val="21"/>
              </w:rPr>
              <w:t>支付</w:t>
            </w:r>
            <w:r>
              <w:rPr>
                <w:szCs w:val="21"/>
              </w:rPr>
              <w:t>的时候</w:t>
            </w:r>
            <w:r>
              <w:rPr>
                <w:rFonts w:hint="eastAsia"/>
                <w:szCs w:val="21"/>
              </w:rPr>
              <w:t>写入，</w:t>
            </w:r>
            <w:r>
              <w:rPr>
                <w:szCs w:val="21"/>
              </w:rPr>
              <w:t>否则为空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rFonts w:ascii="宋体" w:hAnsi="宋体"/>
                <w:szCs w:val="21"/>
              </w:rPr>
            </w:pPr>
          </w:p>
        </w:tc>
      </w:tr>
    </w:tbl>
    <w:p w:rsidR="00FD0363" w:rsidRDefault="000F3FC9">
      <w:pPr>
        <w:pStyle w:val="30"/>
      </w:pPr>
      <w:bookmarkStart w:id="347" w:name="_Toc79831003"/>
      <w:r>
        <w:rPr>
          <w:rFonts w:hint="eastAsia"/>
        </w:rPr>
        <w:t>接口交易规则</w:t>
      </w:r>
      <w:bookmarkEnd w:id="347"/>
    </w:p>
    <w:p w:rsidR="00FD0363" w:rsidRDefault="000F3FC9" w:rsidP="00D0406E">
      <w:pPr>
        <w:spacing w:line="360" w:lineRule="auto"/>
        <w:ind w:firstLine="284"/>
      </w:pPr>
      <w:r>
        <w:rPr>
          <w:rFonts w:hint="eastAsia"/>
        </w:rPr>
        <w:t>支付报文请求记录条数必须和报盘文件内容中的</w:t>
      </w:r>
      <w:r>
        <w:t>条数</w:t>
      </w:r>
      <w:r>
        <w:rPr>
          <w:rFonts w:hint="eastAsia"/>
        </w:rPr>
        <w:t>一致。针对一个</w:t>
      </w:r>
      <w:r>
        <w:t>业务系统，可以一个月</w:t>
      </w:r>
      <w:r>
        <w:rPr>
          <w:rFonts w:hint="eastAsia"/>
        </w:rPr>
        <w:t>进行</w:t>
      </w:r>
      <w:r>
        <w:t>多次报盘。</w:t>
      </w:r>
      <w:r>
        <w:rPr>
          <w:rFonts w:hint="eastAsia"/>
        </w:rPr>
        <w:t>例如当月</w:t>
      </w:r>
      <w:r>
        <w:t>正常支付</w:t>
      </w:r>
      <w:r w:rsidR="005D3BBD">
        <w:rPr>
          <w:rFonts w:hint="eastAsia"/>
        </w:rPr>
        <w:t>失业</w:t>
      </w:r>
      <w:r>
        <w:t>金一次，当月</w:t>
      </w:r>
      <w:r>
        <w:rPr>
          <w:rFonts w:hint="eastAsia"/>
        </w:rPr>
        <w:t>支付</w:t>
      </w:r>
      <w:r>
        <w:t>失败的人，再次支付。</w:t>
      </w:r>
      <w:r>
        <w:rPr>
          <w:rFonts w:hint="eastAsia"/>
        </w:rPr>
        <w:t>一个报</w:t>
      </w:r>
      <w:r>
        <w:rPr>
          <w:rFonts w:hint="eastAsia"/>
        </w:rPr>
        <w:lastRenderedPageBreak/>
        <w:t>盘</w:t>
      </w:r>
      <w:r>
        <w:t>文件</w:t>
      </w:r>
      <w:r>
        <w:rPr>
          <w:rFonts w:hint="eastAsia"/>
        </w:rPr>
        <w:t>内可能存在</w:t>
      </w:r>
      <w:r>
        <w:t>一个单位的多条</w:t>
      </w:r>
      <w:r>
        <w:rPr>
          <w:rFonts w:hint="eastAsia"/>
        </w:rPr>
        <w:t>支付</w:t>
      </w:r>
      <w:r>
        <w:t>数据。</w:t>
      </w:r>
    </w:p>
    <w:p w:rsidR="00D0406E" w:rsidRDefault="00D0406E" w:rsidP="00D0406E">
      <w:pPr>
        <w:spacing w:line="360" w:lineRule="auto"/>
        <w:ind w:firstLine="284"/>
      </w:pPr>
    </w:p>
    <w:p w:rsidR="00FD0363" w:rsidRDefault="000F3FC9">
      <w:pPr>
        <w:pStyle w:val="20"/>
      </w:pPr>
      <w:bookmarkStart w:id="348" w:name="_Toc79831004"/>
      <w:r>
        <w:rPr>
          <w:rFonts w:hint="eastAsia"/>
        </w:rPr>
        <w:t>单位支付回盘（</w:t>
      </w:r>
      <w:r>
        <w:rPr>
          <w:rFonts w:hint="eastAsia"/>
        </w:rPr>
        <w:t>522</w:t>
      </w:r>
      <w:r>
        <w:t>2</w:t>
      </w:r>
      <w:r>
        <w:rPr>
          <w:rFonts w:hint="eastAsia"/>
        </w:rPr>
        <w:t>02</w:t>
      </w:r>
      <w:r>
        <w:rPr>
          <w:rFonts w:hint="eastAsia"/>
        </w:rPr>
        <w:t>）</w:t>
      </w:r>
      <w:bookmarkEnd w:id="348"/>
    </w:p>
    <w:p w:rsidR="00FD0363" w:rsidRDefault="000F3FC9">
      <w:pPr>
        <w:pStyle w:val="30"/>
      </w:pPr>
      <w:bookmarkStart w:id="349" w:name="_Toc79831005"/>
      <w:r>
        <w:rPr>
          <w:rFonts w:hint="eastAsia"/>
        </w:rPr>
        <w:t>接口说明</w:t>
      </w:r>
      <w:bookmarkEnd w:id="349"/>
    </w:p>
    <w:p w:rsidR="00FD0363" w:rsidRDefault="000F3FC9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针对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系统发送的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批量支付，银行支付后，将支付结果、支付失败原因数据信息生成回盘文件，上传至</w:t>
      </w:r>
      <w:r>
        <w:rPr>
          <w:rFonts w:hint="eastAsia"/>
          <w:szCs w:val="21"/>
        </w:rPr>
        <w:t>sftp</w:t>
      </w:r>
      <w:r>
        <w:rPr>
          <w:rFonts w:hint="eastAsia"/>
          <w:szCs w:val="21"/>
        </w:rPr>
        <w:t>服务器，然后发送回盘报文给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系统，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系统收到报文后，验证回盘文件是否存在，如存在，反馈处理成功；如不存在，反馈文件不存在；如报文处理存在其他问题，反馈处理不成功。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业务发起方：</w:t>
      </w:r>
      <w:r>
        <w:rPr>
          <w:rFonts w:hint="eastAsia"/>
          <w:szCs w:val="21"/>
        </w:rPr>
        <w:t xml:space="preserve"> B </w:t>
      </w:r>
      <w:r>
        <w:rPr>
          <w:rFonts w:hint="eastAsia"/>
          <w:szCs w:val="21"/>
        </w:rPr>
        <w:t>银行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业务响应方：</w:t>
      </w:r>
      <w:r>
        <w:rPr>
          <w:rFonts w:hint="eastAsia"/>
          <w:szCs w:val="21"/>
        </w:rPr>
        <w:t xml:space="preserve"> C </w:t>
      </w:r>
      <w:r w:rsidR="00356A76">
        <w:rPr>
          <w:rFonts w:hint="eastAsia"/>
          <w:szCs w:val="21"/>
        </w:rPr>
        <w:t>失业保险</w:t>
      </w:r>
      <w:r>
        <w:rPr>
          <w:rFonts w:hint="eastAsia"/>
          <w:szCs w:val="21"/>
        </w:rPr>
        <w:t>系统</w:t>
      </w:r>
    </w:p>
    <w:p w:rsidR="00FD0363" w:rsidRDefault="000F3FC9">
      <w:pPr>
        <w:rPr>
          <w:color w:val="FF0000"/>
        </w:rPr>
      </w:pPr>
      <w:r>
        <w:rPr>
          <w:color w:val="FF0000"/>
          <w:szCs w:val="21"/>
        </w:rPr>
        <w:t>退款说明</w:t>
      </w:r>
      <w:r>
        <w:rPr>
          <w:rFonts w:hint="eastAsia"/>
          <w:color w:val="FF0000"/>
          <w:szCs w:val="21"/>
        </w:rPr>
        <w:t>：</w:t>
      </w:r>
      <w:r>
        <w:rPr>
          <w:color w:val="FF0000"/>
          <w:szCs w:val="21"/>
        </w:rPr>
        <w:t>报盘文件中存在发放不成功数据的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银行需要汇总不成功金额合计从</w:t>
      </w:r>
      <w:r>
        <w:rPr>
          <w:rFonts w:hint="eastAsia"/>
          <w:color w:val="FF0000"/>
        </w:rPr>
        <w:t>银行代发账号退回到</w:t>
      </w:r>
      <w:r w:rsidR="00356A76">
        <w:rPr>
          <w:rFonts w:hint="eastAsia"/>
          <w:color w:val="FF0000"/>
        </w:rPr>
        <w:t>失业保险</w:t>
      </w:r>
      <w:r>
        <w:rPr>
          <w:rFonts w:hint="eastAsia"/>
          <w:color w:val="FF0000"/>
        </w:rPr>
        <w:t>拨款账号。</w:t>
      </w:r>
    </w:p>
    <w:p w:rsidR="00FD0363" w:rsidRDefault="00FD0363">
      <w:pPr>
        <w:spacing w:line="360" w:lineRule="auto"/>
        <w:rPr>
          <w:szCs w:val="21"/>
        </w:rPr>
      </w:pPr>
    </w:p>
    <w:p w:rsidR="00FD0363" w:rsidRDefault="000F3FC9">
      <w:pPr>
        <w:pStyle w:val="30"/>
      </w:pPr>
      <w:bookmarkStart w:id="350" w:name="_Toc79831006"/>
      <w:r>
        <w:rPr>
          <w:rFonts w:hint="eastAsia"/>
        </w:rPr>
        <w:t>详细接口描述</w:t>
      </w:r>
      <w:bookmarkEnd w:id="350"/>
    </w:p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t>请求报文业务体要素</w:t>
      </w:r>
      <w:r>
        <w:rPr>
          <w:rFonts w:hint="eastAsia"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4"/>
        <w:gridCol w:w="1134"/>
        <w:gridCol w:w="1284"/>
        <w:gridCol w:w="851"/>
        <w:gridCol w:w="1409"/>
        <w:gridCol w:w="255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1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28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0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文件名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FILENAME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filename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</w:rPr>
              <w:t>报盘文件名称(含后缀名)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Num6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JBR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jbr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 w:hint="eastAsia"/>
              </w:rPr>
              <w:t>请求方经办人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银行网点编号</w:t>
            </w:r>
          </w:p>
        </w:tc>
        <w:tc>
          <w:tcPr>
            <w:tcW w:w="11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YHWD</w:t>
            </w:r>
          </w:p>
        </w:tc>
        <w:tc>
          <w:tcPr>
            <w:tcW w:w="128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yhwd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0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BankwdCode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支付报盘名称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BPMC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&lt;bpmc&gt;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接受到的支付报盘文件名</w:t>
            </w:r>
          </w:p>
        </w:tc>
      </w:tr>
    </w:tbl>
    <w:p w:rsidR="00FD0363" w:rsidRDefault="000F3FC9">
      <w:pPr>
        <w:spacing w:line="360" w:lineRule="auto"/>
        <w:rPr>
          <w:szCs w:val="21"/>
        </w:rPr>
      </w:pPr>
      <w:r>
        <w:rPr>
          <w:szCs w:val="21"/>
        </w:rPr>
        <w:t>应答报文业务体要素</w:t>
      </w:r>
      <w:r>
        <w:rPr>
          <w:rFonts w:hint="eastAsia"/>
          <w:szCs w:val="21"/>
        </w:rPr>
        <w:t>：</w:t>
      </w: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无</w:t>
      </w:r>
    </w:p>
    <w:p w:rsidR="00FD0363" w:rsidRDefault="00FD0363">
      <w:pPr>
        <w:spacing w:line="360" w:lineRule="auto"/>
        <w:rPr>
          <w:szCs w:val="21"/>
        </w:rPr>
      </w:pPr>
    </w:p>
    <w:p w:rsidR="00FD0363" w:rsidRDefault="000F3FC9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实体文件：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文件类型：TXT文本文件</w:t>
      </w:r>
      <w:r>
        <w:rPr>
          <w:rFonts w:ascii="宋体" w:hAnsi="宋体" w:hint="eastAsia"/>
          <w:szCs w:val="21"/>
        </w:rPr>
        <w:t>（gz格式压缩）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文件名格式：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  <w:szCs w:val="21"/>
        </w:rPr>
      </w:pPr>
      <w:r>
        <w:rPr>
          <w:rFonts w:hint="eastAsia"/>
        </w:rPr>
        <w:t>LNBC+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银行代码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交易代码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ascii="宋体" w:hAnsi="宋体" w:hint="eastAsia"/>
        </w:rPr>
        <w:t>经办区划代码+“_”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支付类别+“_”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跨行标志 +“_”</w:t>
      </w:r>
      <w:r>
        <w:rPr>
          <w:rFonts w:hint="eastAsia"/>
        </w:rPr>
        <w:t>+</w:t>
      </w:r>
      <w:r w:rsidR="00417AEE">
        <w:rPr>
          <w:rFonts w:hint="eastAsia"/>
          <w:szCs w:val="21"/>
        </w:rPr>
        <w:t>数据生成时间</w:t>
      </w:r>
      <w:r w:rsidR="00417AEE">
        <w:rPr>
          <w:rFonts w:ascii="宋体" w:hAnsi="宋体" w:hint="eastAsia"/>
        </w:rPr>
        <w:t>（YYYYMMDD）+6位序列</w:t>
      </w:r>
      <w:r>
        <w:rPr>
          <w:rFonts w:ascii="宋体" w:hAnsi="宋体" w:hint="eastAsia"/>
        </w:rPr>
        <w:t>.txt</w:t>
      </w:r>
      <w:r>
        <w:rPr>
          <w:rFonts w:ascii="宋体" w:hAnsi="宋体" w:hint="eastAsia"/>
          <w:szCs w:val="21"/>
        </w:rPr>
        <w:t>.gz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/>
        </w:rPr>
        <w:lastRenderedPageBreak/>
        <w:t>说明</w:t>
      </w:r>
      <w:r>
        <w:rPr>
          <w:rFonts w:ascii="宋体" w:hAnsi="宋体" w:hint="eastAsia"/>
        </w:rPr>
        <w:t>：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文件格式：数据项之间以‘^’分隔，文件中的每个字段均不能省略，空字段或位数不足的字段不需补足位数。每条数据以换行结束。</w:t>
      </w:r>
    </w:p>
    <w:p w:rsidR="00FD0363" w:rsidRDefault="000F3FC9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举例：支付流水号</w:t>
      </w:r>
      <w:r>
        <w:rPr>
          <w:rFonts w:ascii="宋体" w:hAnsi="宋体"/>
        </w:rPr>
        <w:t>^</w:t>
      </w:r>
      <w:r>
        <w:rPr>
          <w:rFonts w:ascii="宋体" w:hAnsi="宋体" w:hint="eastAsia"/>
        </w:rPr>
        <w:t>单位编号^单位名称</w:t>
      </w:r>
      <w:r>
        <w:rPr>
          <w:rFonts w:ascii="宋体" w:hAnsi="宋体"/>
        </w:rPr>
        <w:t>^统一信息用代码^</w:t>
      </w:r>
      <w:r>
        <w:rPr>
          <w:rFonts w:ascii="宋体" w:hAnsi="宋体" w:hint="eastAsia"/>
          <w:szCs w:val="21"/>
        </w:rPr>
        <w:t>费款</w:t>
      </w:r>
      <w:r>
        <w:rPr>
          <w:rFonts w:ascii="宋体" w:hAnsi="宋体"/>
          <w:szCs w:val="21"/>
        </w:rPr>
        <w:t>所属期</w:t>
      </w:r>
      <w:r>
        <w:rPr>
          <w:rFonts w:ascii="宋体" w:hAnsi="宋体" w:hint="eastAsia"/>
        </w:rPr>
        <w:t>^</w:t>
      </w:r>
      <w:r>
        <w:rPr>
          <w:rFonts w:ascii="宋体" w:hAnsi="宋体"/>
        </w:rPr>
        <w:t>险种</w:t>
      </w:r>
      <w:r>
        <w:rPr>
          <w:rFonts w:ascii="宋体" w:hAnsi="宋体" w:hint="eastAsia"/>
        </w:rPr>
        <w:t>^支付类别^支付金额^银行账号^经办区划代码^</w:t>
      </w:r>
      <w:r>
        <w:rPr>
          <w:rFonts w:ascii="宋体" w:hAnsi="宋体" w:hint="eastAsia"/>
          <w:szCs w:val="21"/>
        </w:rPr>
        <w:t>银行户名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银行行号^摘要^</w:t>
      </w:r>
      <w:r>
        <w:rPr>
          <w:rFonts w:ascii="宋体" w:hAnsi="宋体" w:hint="eastAsia"/>
        </w:rPr>
        <w:t>是否支付成功^支付失败原因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4"/>
        <w:gridCol w:w="851"/>
        <w:gridCol w:w="1559"/>
        <w:gridCol w:w="2551"/>
      </w:tblGrid>
      <w:tr w:rsidR="00FD0363">
        <w:trPr>
          <w:jc w:val="center"/>
        </w:trPr>
        <w:tc>
          <w:tcPr>
            <w:tcW w:w="675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8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5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支付流水号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ix</w:t>
            </w:r>
            <w:r>
              <w:rPr>
                <w:szCs w:val="21"/>
              </w:rPr>
              <w:t>18Char</w:t>
            </w:r>
          </w:p>
        </w:tc>
        <w:tc>
          <w:tcPr>
            <w:tcW w:w="2551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与报盘时流水号保持一致</w:t>
            </w: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单位编号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统一信用代码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Max22Text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34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费款</w:t>
            </w:r>
            <w:r>
              <w:rPr>
                <w:rFonts w:ascii="宋体" w:hAnsi="宋体"/>
                <w:szCs w:val="21"/>
              </w:rPr>
              <w:t>所属期</w:t>
            </w:r>
          </w:p>
        </w:tc>
        <w:tc>
          <w:tcPr>
            <w:tcW w:w="85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AAE002</w:t>
            </w:r>
          </w:p>
        </w:tc>
        <w:tc>
          <w:tcPr>
            <w:tcW w:w="2551" w:type="dxa"/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险种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AAE140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支付类别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BIC230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支付金额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Num16_2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银行账号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经办区划代码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AAA027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银行户名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例：中国工商银行沈阳长江北街支行</w:t>
            </w:r>
          </w:p>
        </w:tc>
      </w:tr>
      <w:tr w:rsidR="00FD0363">
        <w:trPr>
          <w:trHeight w:val="37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银行行号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  <w:r>
              <w:rPr>
                <w:rFonts w:ascii="宋体" w:hAnsi="宋体"/>
                <w:szCs w:val="21"/>
              </w:rPr>
              <w:t>102221004078</w:t>
            </w: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 w:rsidP="005D3BB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例：201908</w:t>
            </w:r>
            <w:r w:rsidR="005D3BBD">
              <w:rPr>
                <w:rFonts w:ascii="宋体" w:hAnsi="宋体" w:hint="eastAsia"/>
                <w:szCs w:val="21"/>
              </w:rPr>
              <w:t>失业</w:t>
            </w:r>
            <w:proofErr w:type="gramStart"/>
            <w:r>
              <w:rPr>
                <w:rFonts w:ascii="宋体" w:hAnsi="宋体" w:hint="eastAsia"/>
                <w:szCs w:val="21"/>
              </w:rPr>
              <w:t>金社发</w:t>
            </w:r>
            <w:proofErr w:type="gramEnd"/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是否支付成功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YesNo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rPr>
                <w:szCs w:val="21"/>
              </w:rPr>
            </w:pPr>
          </w:p>
        </w:tc>
      </w:tr>
      <w:tr w:rsidR="00FD036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支付失败原因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如果支付失败，必填</w:t>
            </w:r>
          </w:p>
        </w:tc>
      </w:tr>
    </w:tbl>
    <w:p w:rsidR="00FD0363" w:rsidRDefault="000F3FC9">
      <w:pPr>
        <w:pStyle w:val="30"/>
      </w:pPr>
      <w:bookmarkStart w:id="351" w:name="_Toc79831007"/>
      <w:r>
        <w:rPr>
          <w:rFonts w:hint="eastAsia"/>
        </w:rPr>
        <w:t>接口交易规则</w:t>
      </w:r>
      <w:bookmarkEnd w:id="351"/>
    </w:p>
    <w:p w:rsidR="00FD0363" w:rsidRDefault="000F3FC9" w:rsidP="00D0406E">
      <w:pPr>
        <w:spacing w:line="360" w:lineRule="auto"/>
      </w:pPr>
      <w:r>
        <w:rPr>
          <w:rFonts w:hint="eastAsia"/>
        </w:rPr>
        <w:t>支付回盘文件记录条数及单位信息必须和报盘文件中一致，成功失败的数据都要返回，否则会因为数据不匹配，无法导入回盘。</w:t>
      </w:r>
    </w:p>
    <w:p w:rsidR="00FD0363" w:rsidRDefault="00FD0363">
      <w:pPr>
        <w:spacing w:line="360" w:lineRule="auto"/>
      </w:pPr>
    </w:p>
    <w:p w:rsidR="00FD0363" w:rsidRDefault="000F3FC9">
      <w:pPr>
        <w:pStyle w:val="1"/>
        <w:rPr>
          <w:rFonts w:ascii="黑体" w:eastAsia="黑体" w:hAnsi="黑体"/>
          <w:kern w:val="44"/>
          <w:szCs w:val="36"/>
        </w:rPr>
      </w:pPr>
      <w:bookmarkStart w:id="352" w:name="_Toc79831008"/>
      <w:r>
        <w:rPr>
          <w:rFonts w:hint="eastAsia"/>
        </w:rPr>
        <w:lastRenderedPageBreak/>
        <w:t>2</w:t>
      </w:r>
      <w:r>
        <w:rPr>
          <w:rFonts w:ascii="黑体" w:eastAsia="黑体" w:hAnsi="黑体" w:hint="eastAsia"/>
          <w:kern w:val="44"/>
          <w:szCs w:val="36"/>
        </w:rPr>
        <w:t>收入业务</w:t>
      </w:r>
      <w:bookmarkEnd w:id="352"/>
    </w:p>
    <w:p w:rsidR="00FD0363" w:rsidRDefault="000F3FC9">
      <w:pPr>
        <w:pStyle w:val="20"/>
      </w:pPr>
      <w:bookmarkStart w:id="353" w:name="_Toc79831009"/>
      <w:bookmarkStart w:id="354" w:name="_Toc123800647"/>
      <w:r>
        <w:rPr>
          <w:rFonts w:hint="eastAsia"/>
        </w:rPr>
        <w:t>应缴查询</w:t>
      </w:r>
      <w:r w:rsidR="0069389F">
        <w:rPr>
          <w:rFonts w:hint="eastAsia"/>
        </w:rPr>
        <w:t>(</w:t>
      </w:r>
      <w:r w:rsidR="0069389F">
        <w:t>622201)</w:t>
      </w:r>
      <w:bookmarkEnd w:id="353"/>
    </w:p>
    <w:p w:rsidR="00FD0363" w:rsidRPr="00D3082A" w:rsidRDefault="000F3FC9" w:rsidP="00D3082A">
      <w:pPr>
        <w:pStyle w:val="30"/>
      </w:pPr>
      <w:bookmarkStart w:id="355" w:name="_Toc79831010"/>
      <w:r>
        <w:rPr>
          <w:rFonts w:hint="eastAsia"/>
        </w:rPr>
        <w:t>接口说明</w:t>
      </w:r>
      <w:bookmarkEnd w:id="354"/>
      <w:bookmarkEnd w:id="355"/>
    </w:p>
    <w:p w:rsidR="00DA3021" w:rsidRDefault="000F3FC9" w:rsidP="008C714A">
      <w:pPr>
        <w:tabs>
          <w:tab w:val="left" w:pos="1080"/>
        </w:tabs>
        <w:spacing w:line="360" w:lineRule="auto"/>
        <w:ind w:left="1" w:firstLineChars="175" w:firstLine="368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查询</w:t>
      </w:r>
      <w:r w:rsidR="00536BEF">
        <w:rPr>
          <w:rFonts w:ascii="宋体" w:hAnsi="宋体" w:hint="eastAsia"/>
          <w:color w:val="000000"/>
        </w:rPr>
        <w:t>多领失业</w:t>
      </w:r>
      <w:proofErr w:type="gramStart"/>
      <w:r w:rsidR="00536BEF">
        <w:rPr>
          <w:rFonts w:ascii="宋体" w:hAnsi="宋体" w:hint="eastAsia"/>
          <w:color w:val="000000"/>
        </w:rPr>
        <w:t>金人员</w:t>
      </w:r>
      <w:proofErr w:type="gramEnd"/>
      <w:r>
        <w:rPr>
          <w:rFonts w:ascii="宋体" w:hAnsi="宋体" w:hint="eastAsia"/>
          <w:color w:val="000000"/>
        </w:rPr>
        <w:t>在系统中</w:t>
      </w:r>
      <w:r w:rsidR="00536BEF">
        <w:rPr>
          <w:rFonts w:ascii="宋体" w:hAnsi="宋体" w:hint="eastAsia"/>
          <w:color w:val="000000"/>
        </w:rPr>
        <w:t>应追回的待遇</w:t>
      </w:r>
      <w:r>
        <w:rPr>
          <w:rFonts w:ascii="宋体" w:hAnsi="宋体" w:hint="eastAsia"/>
          <w:color w:val="000000"/>
        </w:rPr>
        <w:t>信息。</w:t>
      </w:r>
    </w:p>
    <w:p w:rsidR="00B11C7C" w:rsidRPr="00DA3021" w:rsidRDefault="000F3FC9" w:rsidP="00DA3021">
      <w:pPr>
        <w:pStyle w:val="30"/>
      </w:pPr>
      <w:bookmarkStart w:id="356" w:name="_Toc79831011"/>
      <w:r w:rsidRPr="00DA3021">
        <w:rPr>
          <w:rFonts w:hint="eastAsia"/>
        </w:rPr>
        <w:t>详细接口描述</w:t>
      </w:r>
      <w:bookmarkEnd w:id="356"/>
    </w:p>
    <w:p w:rsidR="00FD0363" w:rsidRPr="00DA3021" w:rsidRDefault="000F3FC9">
      <w:pPr>
        <w:spacing w:line="360" w:lineRule="auto"/>
        <w:rPr>
          <w:szCs w:val="21"/>
        </w:rPr>
      </w:pPr>
      <w:r w:rsidRPr="00DA3021">
        <w:rPr>
          <w:szCs w:val="21"/>
        </w:rPr>
        <w:t>请求</w:t>
      </w:r>
      <w:r w:rsidRPr="00DA3021">
        <w:rPr>
          <w:rFonts w:hint="eastAsia"/>
          <w:szCs w:val="21"/>
        </w:rPr>
        <w:t>查询</w:t>
      </w:r>
      <w:r w:rsidRPr="00DA3021">
        <w:rPr>
          <w:szCs w:val="21"/>
        </w:rPr>
        <w:t>报文业务体要素</w:t>
      </w:r>
      <w:r w:rsidRPr="00DA3021">
        <w:rPr>
          <w:rFonts w:hint="eastAsia"/>
          <w:szCs w:val="21"/>
        </w:rPr>
        <w:t>：</w:t>
      </w:r>
    </w:p>
    <w:p w:rsidR="00F7734D" w:rsidRPr="00DA3021" w:rsidRDefault="00F7734D" w:rsidP="00F7734D">
      <w:pPr>
        <w:tabs>
          <w:tab w:val="left" w:pos="1080"/>
        </w:tabs>
        <w:spacing w:line="360" w:lineRule="auto"/>
        <w:rPr>
          <w:rFonts w:ascii="宋体" w:hAnsi="宋体"/>
        </w:rPr>
      </w:pPr>
      <w:r w:rsidRPr="00DA3021">
        <w:rPr>
          <w:rFonts w:ascii="宋体" w:hAnsi="宋体" w:hint="eastAsia"/>
        </w:rPr>
        <w:t>说明：对报文体进行加密。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60"/>
        <w:gridCol w:w="1418"/>
        <w:gridCol w:w="1701"/>
        <w:gridCol w:w="850"/>
        <w:gridCol w:w="1418"/>
        <w:gridCol w:w="2259"/>
      </w:tblGrid>
      <w:tr w:rsidR="00FD0363">
        <w:trPr>
          <w:jc w:val="center"/>
        </w:trPr>
        <w:tc>
          <w:tcPr>
            <w:tcW w:w="56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560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701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FD0363" w:rsidRDefault="000F3FC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FD0363">
        <w:trPr>
          <w:jc w:val="center"/>
        </w:trPr>
        <w:tc>
          <w:tcPr>
            <w:tcW w:w="568" w:type="dxa"/>
          </w:tcPr>
          <w:p w:rsidR="00FD0363" w:rsidRDefault="009574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60" w:type="dxa"/>
          </w:tcPr>
          <w:p w:rsidR="00FD0363" w:rsidRPr="00B5548A" w:rsidRDefault="000F3FC9">
            <w:r w:rsidRPr="00B5548A">
              <w:rPr>
                <w:rFonts w:hint="eastAsia"/>
              </w:rPr>
              <w:t>证件类型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Z</w:t>
            </w:r>
            <w:r>
              <w:rPr>
                <w:rFonts w:ascii="宋体" w:hAnsi="宋体"/>
                <w:szCs w:val="21"/>
              </w:rPr>
              <w:t>JLX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zjlx&gt;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AAC058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>
        <w:trPr>
          <w:jc w:val="center"/>
        </w:trPr>
        <w:tc>
          <w:tcPr>
            <w:tcW w:w="568" w:type="dxa"/>
          </w:tcPr>
          <w:p w:rsidR="00FD0363" w:rsidRDefault="009574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560" w:type="dxa"/>
          </w:tcPr>
          <w:p w:rsidR="00FD0363" w:rsidRPr="00B5548A" w:rsidRDefault="000F3FC9">
            <w:pPr>
              <w:rPr>
                <w:rFonts w:ascii="宋体" w:hAnsi="宋体"/>
              </w:rPr>
            </w:pPr>
            <w:r w:rsidRPr="00B5548A">
              <w:rPr>
                <w:rFonts w:hint="eastAsia"/>
              </w:rPr>
              <w:t>证件号码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ZJHM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zjhm&gt;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Max20Text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>
        <w:trPr>
          <w:jc w:val="center"/>
        </w:trPr>
        <w:tc>
          <w:tcPr>
            <w:tcW w:w="568" w:type="dxa"/>
          </w:tcPr>
          <w:p w:rsidR="00FD0363" w:rsidRDefault="009574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highlight w:val="yellow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</w:t>
            </w:r>
            <w:r>
              <w:rPr>
                <w:rFonts w:ascii="宋体" w:hAnsi="宋体"/>
                <w:szCs w:val="21"/>
              </w:rPr>
              <w:t>AME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name&gt;</w:t>
            </w:r>
          </w:p>
        </w:tc>
        <w:tc>
          <w:tcPr>
            <w:tcW w:w="850" w:type="dxa"/>
          </w:tcPr>
          <w:p w:rsidR="00FD0363" w:rsidRDefault="00F2463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 w:rsidR="000F3FC9">
              <w:rPr>
                <w:rFonts w:ascii="宋体" w:hAnsi="宋体" w:hint="eastAsia"/>
                <w:szCs w:val="21"/>
              </w:rPr>
              <w:t>，1</w:t>
            </w:r>
            <w:r w:rsidR="000F3FC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>
        <w:trPr>
          <w:jc w:val="center"/>
        </w:trPr>
        <w:tc>
          <w:tcPr>
            <w:tcW w:w="568" w:type="dxa"/>
          </w:tcPr>
          <w:p w:rsidR="00FD0363" w:rsidRDefault="009574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560" w:type="dxa"/>
          </w:tcPr>
          <w:p w:rsidR="00FD0363" w:rsidRDefault="00356A76">
            <w:r>
              <w:rPr>
                <w:rFonts w:hint="eastAsia"/>
              </w:rPr>
              <w:t>失业保险</w:t>
            </w:r>
            <w:r w:rsidR="000F3FC9">
              <w:rPr>
                <w:rFonts w:hint="eastAsia"/>
              </w:rPr>
              <w:t>流水号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SBLSH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sblsh&gt;</w:t>
            </w:r>
          </w:p>
        </w:tc>
        <w:tc>
          <w:tcPr>
            <w:tcW w:w="85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</w:t>
            </w:r>
            <w:r w:rsidR="00B8072A"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Max30Text</w:t>
            </w:r>
          </w:p>
        </w:tc>
        <w:tc>
          <w:tcPr>
            <w:tcW w:w="2259" w:type="dxa"/>
          </w:tcPr>
          <w:p w:rsidR="00FD0363" w:rsidRDefault="00FD0363">
            <w:pPr>
              <w:rPr>
                <w:rFonts w:ascii="宋体" w:hAnsi="宋体"/>
              </w:rPr>
            </w:pPr>
          </w:p>
        </w:tc>
      </w:tr>
      <w:tr w:rsidR="00FD0363">
        <w:trPr>
          <w:jc w:val="center"/>
        </w:trPr>
        <w:tc>
          <w:tcPr>
            <w:tcW w:w="568" w:type="dxa"/>
          </w:tcPr>
          <w:p w:rsidR="00FD0363" w:rsidRDefault="009574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560" w:type="dxa"/>
          </w:tcPr>
          <w:p w:rsidR="00FD0363" w:rsidRDefault="000F3FC9">
            <w:r>
              <w:rPr>
                <w:rFonts w:hint="eastAsia"/>
              </w:rPr>
              <w:t>险种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AAE140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aae140&gt;</w:t>
            </w:r>
          </w:p>
        </w:tc>
        <w:tc>
          <w:tcPr>
            <w:tcW w:w="850" w:type="dxa"/>
          </w:tcPr>
          <w:p w:rsidR="00FD0363" w:rsidRDefault="00F2463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 w:rsidR="000F3FC9">
              <w:rPr>
                <w:rFonts w:ascii="宋体" w:hAnsi="宋体" w:hint="eastAsia"/>
                <w:szCs w:val="21"/>
              </w:rPr>
              <w:t>，1</w:t>
            </w:r>
            <w:r w:rsidR="000F3FC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默认</w:t>
            </w:r>
            <w:r w:rsidR="00536BEF">
              <w:rPr>
                <w:rFonts w:ascii="宋体" w:hAnsi="宋体" w:hint="eastAsia"/>
              </w:rPr>
              <w:t>2</w:t>
            </w:r>
            <w:r w:rsidR="005100F9">
              <w:rPr>
                <w:rFonts w:ascii="宋体" w:hAnsi="宋体" w:hint="eastAsia"/>
              </w:rPr>
              <w:t>1</w:t>
            </w:r>
          </w:p>
        </w:tc>
      </w:tr>
      <w:tr w:rsidR="00FD0363">
        <w:trPr>
          <w:jc w:val="center"/>
        </w:trPr>
        <w:tc>
          <w:tcPr>
            <w:tcW w:w="568" w:type="dxa"/>
          </w:tcPr>
          <w:p w:rsidR="00FD0363" w:rsidRDefault="009574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560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 w:rsidRPr="00B5548A"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JBR</w:t>
            </w:r>
          </w:p>
        </w:tc>
        <w:tc>
          <w:tcPr>
            <w:tcW w:w="1701" w:type="dxa"/>
          </w:tcPr>
          <w:p w:rsidR="00FD0363" w:rsidRDefault="000F3FC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jbr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D0363" w:rsidRDefault="00F2463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 w:rsidR="000F3FC9">
              <w:rPr>
                <w:rFonts w:ascii="宋体" w:hAnsi="宋体" w:hint="eastAsia"/>
                <w:szCs w:val="21"/>
              </w:rPr>
              <w:t>，1</w:t>
            </w:r>
            <w:r w:rsidR="000F3FC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D0363" w:rsidRDefault="000F3FC9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FD0363" w:rsidRDefault="000F3FC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请求方经办人</w:t>
            </w:r>
          </w:p>
        </w:tc>
      </w:tr>
      <w:tr w:rsidR="00FC5E52">
        <w:trPr>
          <w:jc w:val="center"/>
        </w:trPr>
        <w:tc>
          <w:tcPr>
            <w:tcW w:w="568" w:type="dxa"/>
          </w:tcPr>
          <w:p w:rsidR="00FC5E52" w:rsidRDefault="0095748F" w:rsidP="00FC5E5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560" w:type="dxa"/>
          </w:tcPr>
          <w:p w:rsidR="00FC5E52" w:rsidRDefault="00FC5E52" w:rsidP="00FC5E52">
            <w:pPr>
              <w:rPr>
                <w:rFonts w:ascii="宋体" w:hAnsi="宋体"/>
              </w:rPr>
            </w:pPr>
            <w:r>
              <w:rPr>
                <w:rFonts w:hint="eastAsia"/>
              </w:rPr>
              <w:t>开始年月</w:t>
            </w:r>
          </w:p>
        </w:tc>
        <w:tc>
          <w:tcPr>
            <w:tcW w:w="1418" w:type="dxa"/>
          </w:tcPr>
          <w:p w:rsidR="00FC5E52" w:rsidRDefault="00FC5E52" w:rsidP="00FC5E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KSNY</w:t>
            </w:r>
          </w:p>
        </w:tc>
        <w:tc>
          <w:tcPr>
            <w:tcW w:w="1701" w:type="dxa"/>
          </w:tcPr>
          <w:p w:rsidR="00FC5E52" w:rsidRDefault="00FC5E52" w:rsidP="00FC5E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ksny&gt;</w:t>
            </w:r>
          </w:p>
        </w:tc>
        <w:tc>
          <w:tcPr>
            <w:tcW w:w="850" w:type="dxa"/>
          </w:tcPr>
          <w:p w:rsidR="00FC5E52" w:rsidRDefault="00503C4A" w:rsidP="00FC5E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</w:t>
            </w:r>
            <w:r w:rsidR="007C49DD">
              <w:rPr>
                <w:rFonts w:ascii="宋体" w:hAnsi="宋体"/>
                <w:szCs w:val="21"/>
              </w:rPr>
              <w:t>0</w:t>
            </w:r>
            <w:r w:rsidR="00FC5E52">
              <w:rPr>
                <w:rFonts w:ascii="宋体" w:hAnsi="宋体" w:hint="eastAsia"/>
                <w:szCs w:val="21"/>
              </w:rPr>
              <w:t>，1</w:t>
            </w:r>
            <w:r w:rsidR="00F24636">
              <w:rPr>
                <w:rFonts w:ascii="宋体" w:hAnsi="宋体" w:hint="eastAsia"/>
                <w:szCs w:val="21"/>
              </w:rPr>
              <w:t>}</w:t>
            </w:r>
          </w:p>
        </w:tc>
        <w:tc>
          <w:tcPr>
            <w:tcW w:w="1418" w:type="dxa"/>
          </w:tcPr>
          <w:p w:rsidR="00FC5E52" w:rsidRDefault="00FC5E52" w:rsidP="00FC5E52">
            <w:pPr>
              <w:rPr>
                <w:szCs w:val="21"/>
              </w:rPr>
            </w:pPr>
            <w:r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FC5E52" w:rsidRDefault="00FC5E52" w:rsidP="00FC5E52">
            <w:pPr>
              <w:rPr>
                <w:rFonts w:ascii="宋体" w:hAnsi="宋体"/>
              </w:rPr>
            </w:pPr>
          </w:p>
        </w:tc>
      </w:tr>
      <w:tr w:rsidR="00FC5E52">
        <w:trPr>
          <w:jc w:val="center"/>
        </w:trPr>
        <w:tc>
          <w:tcPr>
            <w:tcW w:w="568" w:type="dxa"/>
          </w:tcPr>
          <w:p w:rsidR="00FC5E52" w:rsidRDefault="005144DF" w:rsidP="00FC5E5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560" w:type="dxa"/>
          </w:tcPr>
          <w:p w:rsidR="00FC5E52" w:rsidRDefault="00FC5E52" w:rsidP="00FC5E52">
            <w:r>
              <w:rPr>
                <w:rFonts w:hint="eastAsia"/>
              </w:rPr>
              <w:t>截止年月</w:t>
            </w:r>
          </w:p>
        </w:tc>
        <w:tc>
          <w:tcPr>
            <w:tcW w:w="1418" w:type="dxa"/>
          </w:tcPr>
          <w:p w:rsidR="00FC5E52" w:rsidRDefault="00FC5E52" w:rsidP="00FC5E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JZNY</w:t>
            </w:r>
          </w:p>
        </w:tc>
        <w:tc>
          <w:tcPr>
            <w:tcW w:w="1701" w:type="dxa"/>
          </w:tcPr>
          <w:p w:rsidR="00FC5E52" w:rsidRDefault="00FC5E52" w:rsidP="00FC5E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&lt;jz</w:t>
            </w:r>
            <w:r>
              <w:rPr>
                <w:rFonts w:ascii="宋体" w:hAnsi="宋体"/>
                <w:szCs w:val="21"/>
              </w:rPr>
              <w:t>ny&gt;</w:t>
            </w:r>
          </w:p>
        </w:tc>
        <w:tc>
          <w:tcPr>
            <w:tcW w:w="850" w:type="dxa"/>
          </w:tcPr>
          <w:p w:rsidR="00FC5E52" w:rsidRDefault="00503C4A" w:rsidP="00FC5E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</w:t>
            </w:r>
            <w:r w:rsidR="007C49DD">
              <w:rPr>
                <w:rFonts w:ascii="宋体" w:hAnsi="宋体"/>
                <w:szCs w:val="21"/>
              </w:rPr>
              <w:t>0</w:t>
            </w:r>
            <w:r w:rsidR="00FC5E52">
              <w:rPr>
                <w:rFonts w:ascii="宋体" w:hAnsi="宋体" w:hint="eastAsia"/>
                <w:szCs w:val="21"/>
              </w:rPr>
              <w:t>，1</w:t>
            </w:r>
            <w:r w:rsidR="00FC5E52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C5E52" w:rsidRDefault="00FC5E52" w:rsidP="00FC5E52">
            <w:pPr>
              <w:rPr>
                <w:szCs w:val="21"/>
              </w:rPr>
            </w:pPr>
            <w:r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FC5E52" w:rsidRDefault="00FC5E52" w:rsidP="00FC5E52">
            <w:pPr>
              <w:rPr>
                <w:rFonts w:ascii="宋体" w:hAnsi="宋体"/>
              </w:rPr>
            </w:pPr>
          </w:p>
        </w:tc>
      </w:tr>
    </w:tbl>
    <w:p w:rsidR="007D7E78" w:rsidRPr="00DA3021" w:rsidRDefault="000F3FC9" w:rsidP="007D7E78">
      <w:pPr>
        <w:spacing w:line="360" w:lineRule="auto"/>
        <w:rPr>
          <w:szCs w:val="21"/>
        </w:rPr>
      </w:pPr>
      <w:r w:rsidRPr="00DA3021">
        <w:rPr>
          <w:rFonts w:hint="eastAsia"/>
          <w:szCs w:val="21"/>
        </w:rPr>
        <w:t>返回查询</w:t>
      </w:r>
      <w:r w:rsidRPr="00DA3021">
        <w:rPr>
          <w:szCs w:val="21"/>
        </w:rPr>
        <w:t>报文业务体要素</w:t>
      </w:r>
      <w:r w:rsidRPr="00DA3021">
        <w:rPr>
          <w:rFonts w:hint="eastAsia"/>
          <w:szCs w:val="21"/>
        </w:rPr>
        <w:t>：</w:t>
      </w:r>
    </w:p>
    <w:p w:rsidR="00C741E0" w:rsidRPr="00DA3021" w:rsidRDefault="00C741E0" w:rsidP="00C741E0">
      <w:pPr>
        <w:tabs>
          <w:tab w:val="left" w:pos="1080"/>
        </w:tabs>
        <w:spacing w:line="360" w:lineRule="auto"/>
        <w:rPr>
          <w:rFonts w:ascii="宋体" w:hAnsi="宋体"/>
        </w:rPr>
      </w:pPr>
      <w:r w:rsidRPr="00DA3021">
        <w:rPr>
          <w:rFonts w:ascii="宋体" w:hAnsi="宋体" w:hint="eastAsia"/>
        </w:rPr>
        <w:t>说明：对报文体进行加密。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394"/>
        <w:gridCol w:w="1418"/>
        <w:gridCol w:w="1701"/>
        <w:gridCol w:w="850"/>
        <w:gridCol w:w="1418"/>
        <w:gridCol w:w="2259"/>
      </w:tblGrid>
      <w:tr w:rsidR="00DF58E5" w:rsidRPr="00DF58E5" w:rsidTr="00950C38">
        <w:trPr>
          <w:jc w:val="center"/>
        </w:trPr>
        <w:tc>
          <w:tcPr>
            <w:tcW w:w="734" w:type="dxa"/>
            <w:shd w:val="clear" w:color="auto" w:fill="BFBFBF"/>
          </w:tcPr>
          <w:p w:rsidR="007D7E78" w:rsidRPr="00AA7E39" w:rsidRDefault="007D7E78" w:rsidP="00950C38">
            <w:pPr>
              <w:jc w:val="left"/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394" w:type="dxa"/>
            <w:shd w:val="clear" w:color="auto" w:fill="BFBFBF"/>
          </w:tcPr>
          <w:p w:rsidR="007D7E78" w:rsidRPr="00AA7E39" w:rsidRDefault="007D7E78" w:rsidP="00950C38">
            <w:pPr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7D7E78" w:rsidRPr="00AA7E39" w:rsidRDefault="007D7E78" w:rsidP="00950C38">
            <w:pPr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701" w:type="dxa"/>
            <w:shd w:val="clear" w:color="auto" w:fill="BFBFBF"/>
          </w:tcPr>
          <w:p w:rsidR="007D7E78" w:rsidRPr="00AA7E39" w:rsidRDefault="007D7E78" w:rsidP="00950C38">
            <w:pPr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7D7E78" w:rsidRPr="00AA7E39" w:rsidRDefault="007D7E78" w:rsidP="00950C38">
            <w:pPr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7D7E78" w:rsidRPr="00AA7E39" w:rsidRDefault="007D7E78" w:rsidP="00950C38">
            <w:pPr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7D7E78" w:rsidRPr="00AA7E39" w:rsidRDefault="007D7E78" w:rsidP="00950C38">
            <w:pPr>
              <w:rPr>
                <w:b/>
                <w:szCs w:val="21"/>
              </w:rPr>
            </w:pPr>
            <w:r w:rsidRPr="00AA7E39">
              <w:rPr>
                <w:rFonts w:hint="eastAsia"/>
                <w:b/>
                <w:szCs w:val="21"/>
              </w:rPr>
              <w:t>备注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94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个人编号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G</w:t>
            </w:r>
            <w:r w:rsidRPr="00AA7E39">
              <w:rPr>
                <w:rFonts w:ascii="宋体" w:hAnsi="宋体"/>
                <w:szCs w:val="21"/>
              </w:rPr>
              <w:t>RBH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&lt;</w:t>
            </w:r>
            <w:r w:rsidRPr="00AA7E39">
              <w:rPr>
                <w:rFonts w:ascii="宋体" w:hAnsi="宋体" w:hint="eastAsia"/>
                <w:szCs w:val="21"/>
              </w:rPr>
              <w:t>gr</w:t>
            </w:r>
            <w:r w:rsidRPr="00AA7E39">
              <w:rPr>
                <w:rFonts w:ascii="宋体" w:hAnsi="宋体"/>
                <w:szCs w:val="21"/>
              </w:rPr>
              <w:t>bh&gt;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Cs w:val="21"/>
              </w:rPr>
              <w:t>Num16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94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证件类型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Z</w:t>
            </w:r>
            <w:r w:rsidRPr="00AA7E39">
              <w:rPr>
                <w:rFonts w:ascii="宋体" w:hAnsi="宋体"/>
                <w:szCs w:val="21"/>
              </w:rPr>
              <w:t>JLX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</w:t>
            </w:r>
            <w:r w:rsidRPr="00AA7E39">
              <w:rPr>
                <w:rFonts w:ascii="宋体" w:hAnsi="宋体"/>
                <w:szCs w:val="21"/>
              </w:rPr>
              <w:t>zjlx&gt;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Cs w:val="21"/>
              </w:rPr>
              <w:t>AAC058</w:t>
            </w:r>
          </w:p>
        </w:tc>
        <w:tc>
          <w:tcPr>
            <w:tcW w:w="2259" w:type="dxa"/>
          </w:tcPr>
          <w:p w:rsidR="007D7E78" w:rsidRPr="00AA7E39" w:rsidRDefault="007D7E78" w:rsidP="007D7E78"/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94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  <w:r w:rsidRPr="00AA7E39">
              <w:rPr>
                <w:rFonts w:hint="eastAsia"/>
              </w:rPr>
              <w:t>证件号码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ZJHM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</w:t>
            </w:r>
            <w:r w:rsidRPr="00AA7E39">
              <w:rPr>
                <w:rFonts w:ascii="宋体" w:hAnsi="宋体"/>
                <w:szCs w:val="21"/>
              </w:rPr>
              <w:t>zjhm&gt;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Cs w:val="21"/>
              </w:rPr>
              <w:t>Max20Text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94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姓名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N</w:t>
            </w:r>
            <w:r w:rsidRPr="00AA7E39">
              <w:rPr>
                <w:rFonts w:ascii="宋体" w:hAnsi="宋体"/>
                <w:szCs w:val="21"/>
              </w:rPr>
              <w:t>AME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</w:t>
            </w:r>
            <w:r w:rsidRPr="00AA7E39">
              <w:rPr>
                <w:rFonts w:ascii="宋体" w:hAnsi="宋体"/>
                <w:szCs w:val="21"/>
              </w:rPr>
              <w:t>name&gt;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94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险种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AAE140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</w:t>
            </w:r>
            <w:r w:rsidRPr="00AA7E39">
              <w:rPr>
                <w:rFonts w:ascii="宋体" w:hAnsi="宋体"/>
                <w:szCs w:val="21"/>
              </w:rPr>
              <w:t>aae140&gt;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Cs w:val="21"/>
              </w:rPr>
              <w:t>Max</w:t>
            </w:r>
            <w:r w:rsidRPr="00AA7E39">
              <w:rPr>
                <w:rFonts w:hint="eastAsia"/>
                <w:szCs w:val="21"/>
              </w:rPr>
              <w:t>10</w:t>
            </w:r>
            <w:r w:rsidRPr="00AA7E39">
              <w:rPr>
                <w:szCs w:val="21"/>
              </w:rPr>
              <w:t>Text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94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hint="eastAsia"/>
              </w:rPr>
              <w:t>收款账号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BANKACCOUNT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&lt;bank</w:t>
            </w:r>
            <w:r w:rsidRPr="00AA7E39">
              <w:rPr>
                <w:rFonts w:ascii="宋体" w:hAnsi="宋体"/>
                <w:szCs w:val="21"/>
              </w:rPr>
              <w:t>account</w:t>
            </w:r>
            <w:r w:rsidRPr="00AA7E39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  <w:r w:rsidRPr="00AA7E39">
              <w:rPr>
                <w:rFonts w:hint="eastAsia"/>
              </w:rPr>
              <w:t>收款账号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94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hint="eastAsia"/>
              </w:rPr>
              <w:t>收款账号户名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BANK</w:t>
            </w:r>
            <w:r w:rsidRPr="00AA7E39">
              <w:rPr>
                <w:rFonts w:ascii="宋体" w:hAnsi="宋体"/>
                <w:szCs w:val="21"/>
              </w:rPr>
              <w:t>NAME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&lt;bankna</w:t>
            </w:r>
            <w:r w:rsidRPr="00AA7E39">
              <w:rPr>
                <w:rFonts w:ascii="宋体" w:hAnsi="宋体"/>
                <w:szCs w:val="21"/>
              </w:rPr>
              <w:t>me</w:t>
            </w:r>
            <w:r w:rsidRPr="00AA7E39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  <w:r w:rsidRPr="00AA7E39">
              <w:rPr>
                <w:rFonts w:hint="eastAsia"/>
              </w:rPr>
              <w:t>收款账号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94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收款账号</w:t>
            </w:r>
            <w:r w:rsidRPr="00AA7E39">
              <w:rPr>
                <w:rFonts w:ascii="宋体" w:hAnsi="宋体" w:hint="eastAsia"/>
                <w:szCs w:val="21"/>
              </w:rPr>
              <w:t>银行网点编号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&lt;yhwd&gt;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259" w:type="dxa"/>
          </w:tcPr>
          <w:p w:rsidR="007D7E78" w:rsidRPr="00AA7E39" w:rsidRDefault="007D7E78" w:rsidP="007D7E78">
            <w:pPr>
              <w:rPr>
                <w:rFonts w:ascii="宋体" w:hAnsi="宋体"/>
              </w:rPr>
            </w:pPr>
            <w:r w:rsidRPr="00AA7E39">
              <w:rPr>
                <w:rFonts w:ascii="宋体" w:hAnsi="宋体" w:hint="eastAsia"/>
              </w:rPr>
              <w:t>银行行号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F05A48" w:rsidRPr="00AA7E39" w:rsidRDefault="00F05A48" w:rsidP="00F05A4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94" w:type="dxa"/>
          </w:tcPr>
          <w:p w:rsidR="00F05A48" w:rsidRPr="00AA7E39" w:rsidRDefault="00F05A48" w:rsidP="00F05A4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418" w:type="dxa"/>
          </w:tcPr>
          <w:p w:rsidR="00F05A48" w:rsidRPr="00AA7E39" w:rsidRDefault="00F05A48" w:rsidP="00F05A4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F</w:t>
            </w:r>
            <w:r w:rsidRPr="00AA7E39"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701" w:type="dxa"/>
          </w:tcPr>
          <w:p w:rsidR="00F05A48" w:rsidRPr="00AA7E39" w:rsidRDefault="00F05A48" w:rsidP="00F05A4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</w:t>
            </w:r>
            <w:r w:rsidRPr="00AA7E39">
              <w:rPr>
                <w:rFonts w:ascii="宋体" w:hAnsi="宋体"/>
                <w:szCs w:val="21"/>
              </w:rPr>
              <w:t>fnumber</w:t>
            </w:r>
            <w:r w:rsidRPr="00AA7E39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F05A48" w:rsidRPr="00AA7E39" w:rsidRDefault="00F05A48" w:rsidP="00F05A4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05A48" w:rsidRPr="00AA7E39" w:rsidRDefault="00F05A48" w:rsidP="00F05A48">
            <w:pPr>
              <w:rPr>
                <w:szCs w:val="21"/>
              </w:rPr>
            </w:pPr>
            <w:r w:rsidRPr="00AA7E39">
              <w:rPr>
                <w:szCs w:val="21"/>
              </w:rPr>
              <w:t>Num6</w:t>
            </w:r>
          </w:p>
        </w:tc>
        <w:tc>
          <w:tcPr>
            <w:tcW w:w="2259" w:type="dxa"/>
          </w:tcPr>
          <w:p w:rsidR="00F05A48" w:rsidRPr="00AA7E39" w:rsidRDefault="00F05A48" w:rsidP="00F05A48">
            <w:pPr>
              <w:rPr>
                <w:rFonts w:ascii="宋体" w:hAnsi="宋体"/>
              </w:rPr>
            </w:pPr>
          </w:p>
        </w:tc>
      </w:tr>
      <w:tr w:rsidR="00F77B8D" w:rsidRPr="00DF58E5" w:rsidTr="00950C38">
        <w:trPr>
          <w:jc w:val="center"/>
        </w:trPr>
        <w:tc>
          <w:tcPr>
            <w:tcW w:w="734" w:type="dxa"/>
          </w:tcPr>
          <w:p w:rsidR="00F77B8D" w:rsidRPr="00AA7E39" w:rsidRDefault="00F77B8D" w:rsidP="00F77B8D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394" w:type="dxa"/>
          </w:tcPr>
          <w:p w:rsidR="00F77B8D" w:rsidRPr="00AA7E39" w:rsidRDefault="00F77B8D" w:rsidP="00F77B8D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应缴金额合</w:t>
            </w:r>
            <w:r w:rsidRPr="00AA7E39">
              <w:rPr>
                <w:rFonts w:ascii="宋体" w:hAnsi="宋体" w:hint="eastAsia"/>
                <w:szCs w:val="21"/>
              </w:rPr>
              <w:lastRenderedPageBreak/>
              <w:t>计</w:t>
            </w:r>
          </w:p>
        </w:tc>
        <w:tc>
          <w:tcPr>
            <w:tcW w:w="1418" w:type="dxa"/>
          </w:tcPr>
          <w:p w:rsidR="00F77B8D" w:rsidRPr="00AA7E39" w:rsidRDefault="00F77B8D" w:rsidP="00F77B8D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lastRenderedPageBreak/>
              <w:t>TOTNUMBER</w:t>
            </w:r>
            <w:r w:rsidRPr="00AA7E39">
              <w:rPr>
                <w:rFonts w:ascii="宋体" w:hAnsi="宋体"/>
                <w:szCs w:val="21"/>
              </w:rPr>
              <w:t>hj</w:t>
            </w:r>
          </w:p>
        </w:tc>
        <w:tc>
          <w:tcPr>
            <w:tcW w:w="1701" w:type="dxa"/>
          </w:tcPr>
          <w:p w:rsidR="00F77B8D" w:rsidRPr="00AA7E39" w:rsidRDefault="00F77B8D" w:rsidP="00F77B8D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</w:t>
            </w:r>
            <w:r w:rsidRPr="00AA7E39">
              <w:rPr>
                <w:rFonts w:ascii="宋体" w:hAnsi="宋体"/>
                <w:szCs w:val="21"/>
              </w:rPr>
              <w:t>totnumber</w:t>
            </w:r>
            <w:r w:rsidRPr="00AA7E39">
              <w:rPr>
                <w:rFonts w:ascii="宋体" w:hAnsi="宋体" w:hint="eastAsia"/>
                <w:szCs w:val="21"/>
              </w:rPr>
              <w:t>hj&gt;</w:t>
            </w:r>
          </w:p>
        </w:tc>
        <w:tc>
          <w:tcPr>
            <w:tcW w:w="850" w:type="dxa"/>
          </w:tcPr>
          <w:p w:rsidR="00F77B8D" w:rsidRPr="00AA7E39" w:rsidRDefault="00F77B8D" w:rsidP="00F77B8D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F77B8D" w:rsidRPr="00AA7E39" w:rsidRDefault="00F77B8D" w:rsidP="00F77B8D">
            <w:pPr>
              <w:rPr>
                <w:szCs w:val="21"/>
              </w:rPr>
            </w:pPr>
            <w:r w:rsidRPr="00AA7E39">
              <w:rPr>
                <w:szCs w:val="21"/>
              </w:rPr>
              <w:t>Num(16</w:t>
            </w:r>
            <w:r w:rsidRPr="00AA7E39">
              <w:rPr>
                <w:rFonts w:hint="eastAsia"/>
                <w:szCs w:val="21"/>
              </w:rPr>
              <w:t>,2</w:t>
            </w:r>
            <w:r w:rsidRPr="00AA7E39"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F77B8D" w:rsidRPr="00AA7E39" w:rsidRDefault="00F77B8D" w:rsidP="00F77B8D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应缴金额合计</w:t>
            </w:r>
          </w:p>
        </w:tc>
      </w:tr>
      <w:tr w:rsidR="007D7E78" w:rsidRPr="00DF58E5" w:rsidTr="00950C38">
        <w:trPr>
          <w:jc w:val="center"/>
        </w:trPr>
        <w:tc>
          <w:tcPr>
            <w:tcW w:w="734" w:type="dxa"/>
          </w:tcPr>
          <w:p w:rsidR="007D7E78" w:rsidRPr="00AA7E39" w:rsidRDefault="00F05A48" w:rsidP="007D7E78">
            <w:pPr>
              <w:jc w:val="left"/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lastRenderedPageBreak/>
              <w:t>11</w:t>
            </w:r>
          </w:p>
        </w:tc>
        <w:tc>
          <w:tcPr>
            <w:tcW w:w="1394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结果体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LIST</w:t>
            </w:r>
          </w:p>
        </w:tc>
        <w:tc>
          <w:tcPr>
            <w:tcW w:w="1701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 w:hint="eastAsia"/>
                <w:szCs w:val="21"/>
              </w:rPr>
              <w:t>&lt;list</w:t>
            </w:r>
            <w:r w:rsidRPr="00AA7E39"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0" w:type="dxa"/>
          </w:tcPr>
          <w:p w:rsidR="007D7E78" w:rsidRPr="00AA7E39" w:rsidRDefault="007D7E78" w:rsidP="007D7E78">
            <w:pPr>
              <w:rPr>
                <w:rFonts w:ascii="宋体" w:hAnsi="宋体"/>
                <w:szCs w:val="21"/>
              </w:rPr>
            </w:pPr>
            <w:r w:rsidRPr="00AA7E39">
              <w:rPr>
                <w:rFonts w:ascii="宋体" w:hAnsi="宋体"/>
                <w:szCs w:val="21"/>
              </w:rPr>
              <w:t>{1</w:t>
            </w:r>
            <w:r w:rsidRPr="00AA7E39">
              <w:rPr>
                <w:rFonts w:ascii="宋体" w:hAnsi="宋体" w:hint="eastAsia"/>
                <w:szCs w:val="21"/>
              </w:rPr>
              <w:t>，1</w:t>
            </w:r>
            <w:r w:rsidRPr="00AA7E39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AA7E39" w:rsidRDefault="007D7E78" w:rsidP="007D7E78">
            <w:pPr>
              <w:rPr>
                <w:szCs w:val="21"/>
              </w:rPr>
            </w:pPr>
            <w:r w:rsidRPr="00AA7E39">
              <w:rPr>
                <w:rFonts w:hint="eastAsia"/>
                <w:szCs w:val="21"/>
              </w:rPr>
              <w:t>组件</w:t>
            </w:r>
          </w:p>
        </w:tc>
        <w:tc>
          <w:tcPr>
            <w:tcW w:w="2259" w:type="dxa"/>
          </w:tcPr>
          <w:p w:rsidR="007D7E78" w:rsidRPr="00AA7E39" w:rsidRDefault="007D7E78" w:rsidP="007D7E78">
            <w:r w:rsidRPr="00AA7E39">
              <w:rPr>
                <w:rFonts w:hint="eastAsia"/>
              </w:rPr>
              <w:t>可能存在多个</w:t>
            </w:r>
            <w:r w:rsidRPr="00AA7E39">
              <w:rPr>
                <w:rFonts w:hint="eastAsia"/>
              </w:rPr>
              <w:t>list</w:t>
            </w:r>
          </w:p>
        </w:tc>
      </w:tr>
    </w:tbl>
    <w:p w:rsidR="007D7E78" w:rsidRPr="004D41CE" w:rsidRDefault="007D7E78" w:rsidP="007D7E78">
      <w:pPr>
        <w:spacing w:line="360" w:lineRule="auto"/>
        <w:rPr>
          <w:szCs w:val="21"/>
        </w:rPr>
      </w:pPr>
      <w:r w:rsidRPr="004D41CE">
        <w:rPr>
          <w:rFonts w:hint="eastAsia"/>
          <w:szCs w:val="21"/>
        </w:rPr>
        <w:t>返回</w:t>
      </w:r>
      <w:r w:rsidRPr="004D41CE">
        <w:rPr>
          <w:szCs w:val="21"/>
        </w:rPr>
        <w:t>list</w:t>
      </w:r>
      <w:r w:rsidRPr="004D41CE">
        <w:rPr>
          <w:rFonts w:hint="eastAsia"/>
          <w:szCs w:val="21"/>
        </w:rPr>
        <w:t>组件举例：</w:t>
      </w:r>
    </w:p>
    <w:p w:rsidR="007D7E78" w:rsidRPr="004D41CE" w:rsidRDefault="007D7E78" w:rsidP="007D7E78">
      <w:pPr>
        <w:spacing w:line="360" w:lineRule="auto"/>
        <w:rPr>
          <w:rFonts w:ascii="宋体" w:hAnsi="宋体"/>
          <w:szCs w:val="21"/>
        </w:rPr>
      </w:pPr>
      <w:r w:rsidRPr="004D41CE">
        <w:rPr>
          <w:szCs w:val="21"/>
        </w:rPr>
        <w:t>&lt;</w:t>
      </w:r>
      <w:proofErr w:type="gramStart"/>
      <w:r w:rsidRPr="004D41CE">
        <w:rPr>
          <w:rFonts w:hint="eastAsia"/>
          <w:szCs w:val="21"/>
        </w:rPr>
        <w:t>l</w:t>
      </w:r>
      <w:r w:rsidRPr="004D41CE">
        <w:rPr>
          <w:szCs w:val="21"/>
        </w:rPr>
        <w:t>ist</w:t>
      </w:r>
      <w:proofErr w:type="gramEnd"/>
      <w:r w:rsidRPr="004D41CE">
        <w:rPr>
          <w:szCs w:val="21"/>
        </w:rPr>
        <w:t>&gt;</w:t>
      </w:r>
      <w:r w:rsidRPr="004D41CE">
        <w:rPr>
          <w:rFonts w:ascii="宋体" w:hAnsi="宋体"/>
          <w:szCs w:val="21"/>
        </w:rPr>
        <w:t xml:space="preserve">&lt;zslsh&gt; 123&lt;/zslsh&gt; 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ksny&gt;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/ksny&gt;</w:t>
      </w:r>
      <w:r w:rsidRPr="004D41CE">
        <w:rPr>
          <w:rFonts w:ascii="宋体" w:hAnsi="宋体" w:hint="eastAsia"/>
          <w:szCs w:val="21"/>
        </w:rPr>
        <w:t>&lt;jz</w:t>
      </w:r>
      <w:r w:rsidRPr="004D41CE">
        <w:rPr>
          <w:rFonts w:ascii="宋体" w:hAnsi="宋体"/>
          <w:szCs w:val="21"/>
        </w:rPr>
        <w:t>ny&gt;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/</w:t>
      </w:r>
      <w:r w:rsidRPr="004D41CE">
        <w:rPr>
          <w:rFonts w:ascii="宋体" w:hAnsi="宋体" w:hint="eastAsia"/>
          <w:szCs w:val="21"/>
        </w:rPr>
        <w:t>jz</w:t>
      </w:r>
      <w:r w:rsidRPr="004D41CE">
        <w:rPr>
          <w:rFonts w:ascii="宋体" w:hAnsi="宋体"/>
          <w:szCs w:val="21"/>
        </w:rPr>
        <w:t xml:space="preserve">ny&gt; </w:t>
      </w:r>
      <w:r w:rsidRPr="004D41CE">
        <w:rPr>
          <w:rFonts w:ascii="宋体" w:hAnsi="宋体" w:hint="eastAsia"/>
          <w:szCs w:val="21"/>
        </w:rPr>
        <w:t>&lt;</w:t>
      </w:r>
      <w:r w:rsidR="00536BEF" w:rsidRPr="00536BEF">
        <w:rPr>
          <w:rFonts w:ascii="宋体" w:hAnsi="宋体"/>
          <w:szCs w:val="21"/>
        </w:rPr>
        <w:t>dylb</w:t>
      </w:r>
      <w:r w:rsidRPr="004D41CE">
        <w:rPr>
          <w:rFonts w:ascii="宋体" w:hAnsi="宋体"/>
          <w:szCs w:val="21"/>
        </w:rPr>
        <w:t>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/</w:t>
      </w:r>
      <w:r w:rsidR="00CE7D19" w:rsidRPr="00CE7D19">
        <w:t xml:space="preserve"> </w:t>
      </w:r>
      <w:r w:rsidR="00CE7D19" w:rsidRPr="00CE7D19">
        <w:rPr>
          <w:rFonts w:ascii="宋体" w:hAnsi="宋体"/>
          <w:szCs w:val="21"/>
        </w:rPr>
        <w:t xml:space="preserve">dylb </w:t>
      </w:r>
      <w:r w:rsidRPr="004D41CE">
        <w:rPr>
          <w:rFonts w:ascii="宋体" w:hAnsi="宋体"/>
          <w:szCs w:val="21"/>
        </w:rPr>
        <w:t>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totnumber</w:t>
      </w:r>
      <w:r w:rsidRPr="004D41CE">
        <w:rPr>
          <w:rFonts w:ascii="宋体" w:hAnsi="宋体" w:hint="eastAsia"/>
          <w:szCs w:val="21"/>
        </w:rPr>
        <w:t>&gt;&lt;</w:t>
      </w:r>
      <w:r w:rsidRPr="004D41CE">
        <w:rPr>
          <w:rFonts w:ascii="宋体" w:hAnsi="宋体"/>
          <w:szCs w:val="21"/>
        </w:rPr>
        <w:t>/totnumber</w:t>
      </w:r>
      <w:r w:rsidRPr="004D41CE">
        <w:rPr>
          <w:rFonts w:ascii="宋体" w:hAnsi="宋体" w:hint="eastAsia"/>
          <w:szCs w:val="21"/>
        </w:rPr>
        <w:t>&gt;</w:t>
      </w:r>
      <w:r w:rsidRPr="004D41CE">
        <w:rPr>
          <w:szCs w:val="21"/>
        </w:rPr>
        <w:t>&lt;</w:t>
      </w:r>
      <w:r w:rsidRPr="004D41CE">
        <w:rPr>
          <w:rFonts w:hint="eastAsia"/>
          <w:szCs w:val="21"/>
        </w:rPr>
        <w:t>/l</w:t>
      </w:r>
      <w:r w:rsidRPr="004D41CE">
        <w:rPr>
          <w:szCs w:val="21"/>
        </w:rPr>
        <w:t>ist&gt;</w:t>
      </w:r>
    </w:p>
    <w:p w:rsidR="007D7E78" w:rsidRPr="004D41CE" w:rsidRDefault="007D7E78" w:rsidP="007D7E78">
      <w:pPr>
        <w:spacing w:line="360" w:lineRule="auto"/>
        <w:rPr>
          <w:rFonts w:ascii="宋体" w:hAnsi="宋体"/>
          <w:szCs w:val="21"/>
        </w:rPr>
      </w:pPr>
      <w:r w:rsidRPr="004D41CE">
        <w:rPr>
          <w:szCs w:val="21"/>
        </w:rPr>
        <w:t>&lt;</w:t>
      </w:r>
      <w:proofErr w:type="gramStart"/>
      <w:r w:rsidRPr="004D41CE">
        <w:rPr>
          <w:rFonts w:hint="eastAsia"/>
          <w:szCs w:val="21"/>
        </w:rPr>
        <w:t>l</w:t>
      </w:r>
      <w:r w:rsidRPr="004D41CE">
        <w:rPr>
          <w:szCs w:val="21"/>
        </w:rPr>
        <w:t>ist</w:t>
      </w:r>
      <w:proofErr w:type="gramEnd"/>
      <w:r w:rsidRPr="004D41CE">
        <w:rPr>
          <w:szCs w:val="21"/>
        </w:rPr>
        <w:t>&gt;</w:t>
      </w:r>
      <w:r w:rsidRPr="004D41CE">
        <w:rPr>
          <w:rFonts w:ascii="宋体" w:hAnsi="宋体"/>
          <w:szCs w:val="21"/>
        </w:rPr>
        <w:t xml:space="preserve">&lt;zslsh&gt; 123&lt;/zslsh&gt; 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ksny&gt;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/ksny&gt;</w:t>
      </w:r>
      <w:r w:rsidRPr="004D41CE">
        <w:rPr>
          <w:rFonts w:ascii="宋体" w:hAnsi="宋体" w:hint="eastAsia"/>
          <w:szCs w:val="21"/>
        </w:rPr>
        <w:t>&lt;jz</w:t>
      </w:r>
      <w:r w:rsidRPr="004D41CE">
        <w:rPr>
          <w:rFonts w:ascii="宋体" w:hAnsi="宋体"/>
          <w:szCs w:val="21"/>
        </w:rPr>
        <w:t>ny&gt;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/</w:t>
      </w:r>
      <w:r w:rsidRPr="004D41CE">
        <w:rPr>
          <w:rFonts w:ascii="宋体" w:hAnsi="宋体" w:hint="eastAsia"/>
          <w:szCs w:val="21"/>
        </w:rPr>
        <w:t>jz</w:t>
      </w:r>
      <w:r w:rsidRPr="004D41CE">
        <w:rPr>
          <w:rFonts w:ascii="宋体" w:hAnsi="宋体"/>
          <w:szCs w:val="21"/>
        </w:rPr>
        <w:t xml:space="preserve">ny&gt; </w:t>
      </w:r>
      <w:r w:rsidRPr="004D41CE">
        <w:rPr>
          <w:rFonts w:ascii="宋体" w:hAnsi="宋体" w:hint="eastAsia"/>
          <w:szCs w:val="21"/>
        </w:rPr>
        <w:t>&lt;</w:t>
      </w:r>
      <w:r w:rsidR="00CE7D19" w:rsidRPr="00CE7D19">
        <w:rPr>
          <w:rFonts w:ascii="宋体" w:hAnsi="宋体"/>
          <w:szCs w:val="21"/>
        </w:rPr>
        <w:t>dylb</w:t>
      </w:r>
      <w:r w:rsidRPr="004D41CE">
        <w:rPr>
          <w:rFonts w:ascii="宋体" w:hAnsi="宋体"/>
          <w:szCs w:val="21"/>
        </w:rPr>
        <w:t>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/</w:t>
      </w:r>
      <w:r w:rsidR="00CE7D19" w:rsidRPr="00CE7D19">
        <w:t xml:space="preserve"> </w:t>
      </w:r>
      <w:r w:rsidR="00CE7D19" w:rsidRPr="00CE7D19">
        <w:rPr>
          <w:rFonts w:ascii="宋体" w:hAnsi="宋体"/>
          <w:szCs w:val="21"/>
        </w:rPr>
        <w:t>dylb</w:t>
      </w:r>
      <w:r w:rsidRPr="004D41CE">
        <w:rPr>
          <w:rFonts w:ascii="宋体" w:hAnsi="宋体"/>
          <w:szCs w:val="21"/>
        </w:rPr>
        <w:t>&gt;</w:t>
      </w:r>
      <w:r w:rsidRPr="004D41CE">
        <w:rPr>
          <w:rFonts w:ascii="宋体" w:hAnsi="宋体" w:hint="eastAsia"/>
          <w:szCs w:val="21"/>
        </w:rPr>
        <w:t>&lt;</w:t>
      </w:r>
      <w:r w:rsidRPr="004D41CE">
        <w:rPr>
          <w:rFonts w:ascii="宋体" w:hAnsi="宋体"/>
          <w:szCs w:val="21"/>
        </w:rPr>
        <w:t>totnumber</w:t>
      </w:r>
      <w:r w:rsidRPr="004D41CE">
        <w:rPr>
          <w:rFonts w:ascii="宋体" w:hAnsi="宋体" w:hint="eastAsia"/>
          <w:szCs w:val="21"/>
        </w:rPr>
        <w:t>&gt;&lt;</w:t>
      </w:r>
      <w:r w:rsidRPr="004D41CE">
        <w:rPr>
          <w:rFonts w:ascii="宋体" w:hAnsi="宋体"/>
          <w:szCs w:val="21"/>
        </w:rPr>
        <w:t>/totnumber</w:t>
      </w:r>
      <w:r w:rsidRPr="004D41CE">
        <w:rPr>
          <w:rFonts w:ascii="宋体" w:hAnsi="宋体" w:hint="eastAsia"/>
          <w:szCs w:val="21"/>
        </w:rPr>
        <w:t>&gt;</w:t>
      </w:r>
      <w:r w:rsidRPr="004D41CE">
        <w:rPr>
          <w:szCs w:val="21"/>
        </w:rPr>
        <w:t>&lt;</w:t>
      </w:r>
      <w:r w:rsidRPr="004D41CE">
        <w:rPr>
          <w:rFonts w:hint="eastAsia"/>
          <w:szCs w:val="21"/>
        </w:rPr>
        <w:t>/l</w:t>
      </w:r>
      <w:r w:rsidRPr="004D41CE">
        <w:rPr>
          <w:szCs w:val="21"/>
        </w:rPr>
        <w:t>ist&gt;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394"/>
        <w:gridCol w:w="1418"/>
        <w:gridCol w:w="1701"/>
        <w:gridCol w:w="850"/>
        <w:gridCol w:w="1418"/>
        <w:gridCol w:w="2259"/>
      </w:tblGrid>
      <w:tr w:rsidR="00DF58E5" w:rsidRPr="00DF58E5" w:rsidTr="00950C38">
        <w:trPr>
          <w:jc w:val="center"/>
        </w:trPr>
        <w:tc>
          <w:tcPr>
            <w:tcW w:w="734" w:type="dxa"/>
            <w:shd w:val="clear" w:color="auto" w:fill="BFBFBF"/>
          </w:tcPr>
          <w:p w:rsidR="007D7E78" w:rsidRPr="004D41CE" w:rsidRDefault="007D7E78" w:rsidP="00950C38">
            <w:pPr>
              <w:jc w:val="left"/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394" w:type="dxa"/>
            <w:shd w:val="clear" w:color="auto" w:fill="BFBFBF"/>
          </w:tcPr>
          <w:p w:rsidR="007D7E78" w:rsidRPr="004D41CE" w:rsidRDefault="007D7E78" w:rsidP="00950C38">
            <w:pPr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7D7E78" w:rsidRPr="004D41CE" w:rsidRDefault="007D7E78" w:rsidP="00950C38">
            <w:pPr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701" w:type="dxa"/>
            <w:shd w:val="clear" w:color="auto" w:fill="BFBFBF"/>
          </w:tcPr>
          <w:p w:rsidR="007D7E78" w:rsidRPr="004D41CE" w:rsidRDefault="007D7E78" w:rsidP="00950C38">
            <w:pPr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7D7E78" w:rsidRPr="004D41CE" w:rsidRDefault="007D7E78" w:rsidP="00950C38">
            <w:pPr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7D7E78" w:rsidRPr="004D41CE" w:rsidRDefault="007D7E78" w:rsidP="00950C38">
            <w:pPr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7D7E78" w:rsidRPr="004D41CE" w:rsidRDefault="007D7E78" w:rsidP="00950C38">
            <w:pPr>
              <w:rPr>
                <w:b/>
                <w:szCs w:val="21"/>
              </w:rPr>
            </w:pPr>
            <w:r w:rsidRPr="004D41CE">
              <w:rPr>
                <w:rFonts w:hint="eastAsia"/>
                <w:b/>
                <w:szCs w:val="21"/>
              </w:rPr>
              <w:t>备注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4D41CE" w:rsidRDefault="007D7E78" w:rsidP="00950C38">
            <w:pPr>
              <w:jc w:val="left"/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94" w:type="dxa"/>
          </w:tcPr>
          <w:p w:rsidR="007D7E78" w:rsidRPr="004D41CE" w:rsidRDefault="00356A76" w:rsidP="00950C38">
            <w:r>
              <w:rPr>
                <w:rFonts w:hint="eastAsia"/>
              </w:rPr>
              <w:t>失业保险</w:t>
            </w:r>
            <w:r w:rsidR="007D7E78" w:rsidRPr="004D41CE">
              <w:rPr>
                <w:rFonts w:hint="eastAsia"/>
              </w:rPr>
              <w:t>流水号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SBLSH</w:t>
            </w:r>
          </w:p>
        </w:tc>
        <w:tc>
          <w:tcPr>
            <w:tcW w:w="1701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&lt;</w:t>
            </w:r>
            <w:r w:rsidRPr="004D41CE">
              <w:rPr>
                <w:rFonts w:ascii="宋体" w:hAnsi="宋体"/>
                <w:szCs w:val="21"/>
              </w:rPr>
              <w:t>sblsh&gt;</w:t>
            </w:r>
          </w:p>
        </w:tc>
        <w:tc>
          <w:tcPr>
            <w:tcW w:w="850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{1</w:t>
            </w:r>
            <w:r w:rsidRPr="004D41CE">
              <w:rPr>
                <w:rFonts w:ascii="宋体" w:hAnsi="宋体" w:hint="eastAsia"/>
                <w:szCs w:val="21"/>
              </w:rPr>
              <w:t>，1</w:t>
            </w:r>
            <w:r w:rsidRPr="004D41CE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szCs w:val="21"/>
              </w:rPr>
            </w:pPr>
            <w:r w:rsidRPr="004D41CE">
              <w:rPr>
                <w:szCs w:val="21"/>
              </w:rPr>
              <w:t>Max30Text</w:t>
            </w:r>
          </w:p>
        </w:tc>
        <w:tc>
          <w:tcPr>
            <w:tcW w:w="2259" w:type="dxa"/>
          </w:tcPr>
          <w:p w:rsidR="007D7E78" w:rsidRPr="004D41CE" w:rsidRDefault="007D7E7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4D41CE" w:rsidRDefault="009A5081" w:rsidP="00950C38">
            <w:pPr>
              <w:jc w:val="left"/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394" w:type="dxa"/>
          </w:tcPr>
          <w:p w:rsidR="007D7E78" w:rsidRPr="004D41CE" w:rsidRDefault="007D7E78" w:rsidP="00950C38">
            <w:pPr>
              <w:rPr>
                <w:rFonts w:ascii="宋体" w:hAnsi="宋体"/>
              </w:rPr>
            </w:pPr>
            <w:r w:rsidRPr="004D41CE">
              <w:rPr>
                <w:rFonts w:hint="eastAsia"/>
              </w:rPr>
              <w:t>开始年月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KSNY</w:t>
            </w:r>
          </w:p>
        </w:tc>
        <w:tc>
          <w:tcPr>
            <w:tcW w:w="1701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&lt;</w:t>
            </w:r>
            <w:r w:rsidRPr="004D41CE">
              <w:rPr>
                <w:rFonts w:ascii="宋体" w:hAnsi="宋体"/>
                <w:szCs w:val="21"/>
              </w:rPr>
              <w:t>ksny&gt;</w:t>
            </w:r>
          </w:p>
        </w:tc>
        <w:tc>
          <w:tcPr>
            <w:tcW w:w="850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{0</w:t>
            </w:r>
            <w:r w:rsidRPr="004D41CE">
              <w:rPr>
                <w:rFonts w:ascii="宋体" w:hAnsi="宋体" w:hint="eastAsia"/>
                <w:szCs w:val="21"/>
              </w:rPr>
              <w:t>，1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szCs w:val="21"/>
              </w:rPr>
            </w:pPr>
            <w:r w:rsidRPr="004D41CE"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7D7E78" w:rsidRPr="004D41CE" w:rsidRDefault="007D7E7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4D41CE" w:rsidRDefault="009A5081" w:rsidP="00950C38">
            <w:pPr>
              <w:jc w:val="left"/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394" w:type="dxa"/>
          </w:tcPr>
          <w:p w:rsidR="007D7E78" w:rsidRPr="004D41CE" w:rsidRDefault="007D7E78" w:rsidP="00950C38">
            <w:r w:rsidRPr="004D41CE">
              <w:rPr>
                <w:rFonts w:hint="eastAsia"/>
              </w:rPr>
              <w:t>截止年月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JZNY</w:t>
            </w:r>
          </w:p>
        </w:tc>
        <w:tc>
          <w:tcPr>
            <w:tcW w:w="1701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&lt;jz</w:t>
            </w:r>
            <w:r w:rsidRPr="004D41CE">
              <w:rPr>
                <w:rFonts w:ascii="宋体" w:hAnsi="宋体"/>
                <w:szCs w:val="21"/>
              </w:rPr>
              <w:t>ny&gt;</w:t>
            </w:r>
          </w:p>
        </w:tc>
        <w:tc>
          <w:tcPr>
            <w:tcW w:w="850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{0</w:t>
            </w:r>
            <w:r w:rsidRPr="004D41CE">
              <w:rPr>
                <w:rFonts w:ascii="宋体" w:hAnsi="宋体" w:hint="eastAsia"/>
                <w:szCs w:val="21"/>
              </w:rPr>
              <w:t>，1</w:t>
            </w:r>
            <w:r w:rsidRPr="004D41CE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szCs w:val="21"/>
              </w:rPr>
            </w:pPr>
            <w:r w:rsidRPr="004D41CE"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7D7E78" w:rsidRPr="004D41CE" w:rsidRDefault="007D7E7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4D41CE" w:rsidRDefault="009A5081" w:rsidP="00950C38">
            <w:pPr>
              <w:jc w:val="left"/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394" w:type="dxa"/>
          </w:tcPr>
          <w:p w:rsidR="007D7E78" w:rsidRPr="004D41CE" w:rsidRDefault="00597BEF" w:rsidP="00950C38">
            <w:r>
              <w:rPr>
                <w:rFonts w:hint="eastAsia"/>
              </w:rPr>
              <w:t>待遇类别</w:t>
            </w:r>
          </w:p>
        </w:tc>
        <w:tc>
          <w:tcPr>
            <w:tcW w:w="1418" w:type="dxa"/>
          </w:tcPr>
          <w:p w:rsidR="007D7E78" w:rsidRPr="004D41CE" w:rsidRDefault="00536BEF" w:rsidP="00950C3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DYLB</w:t>
            </w:r>
          </w:p>
        </w:tc>
        <w:tc>
          <w:tcPr>
            <w:tcW w:w="1701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&lt;</w:t>
            </w:r>
            <w:r w:rsidR="00536BEF">
              <w:rPr>
                <w:rFonts w:ascii="宋体" w:hAnsi="宋体" w:hint="eastAsia"/>
                <w:szCs w:val="21"/>
              </w:rPr>
              <w:t>dylb</w:t>
            </w:r>
            <w:r w:rsidRPr="004D41CE"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0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{0</w:t>
            </w:r>
            <w:r w:rsidRPr="004D41CE">
              <w:rPr>
                <w:rFonts w:ascii="宋体" w:hAnsi="宋体" w:hint="eastAsia"/>
                <w:szCs w:val="21"/>
              </w:rPr>
              <w:t>，1</w:t>
            </w:r>
            <w:r w:rsidRPr="004D41CE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4D41CE" w:rsidRDefault="00645EF5" w:rsidP="00950C38">
            <w:pPr>
              <w:rPr>
                <w:szCs w:val="21"/>
              </w:rPr>
            </w:pPr>
            <w:r>
              <w:rPr>
                <w:szCs w:val="21"/>
              </w:rPr>
              <w:t>Num(</w:t>
            </w:r>
            <w:r w:rsidR="007D7E78" w:rsidRPr="004D41CE">
              <w:rPr>
                <w:szCs w:val="21"/>
              </w:rPr>
              <w:t>6)</w:t>
            </w:r>
          </w:p>
        </w:tc>
        <w:tc>
          <w:tcPr>
            <w:tcW w:w="2259" w:type="dxa"/>
          </w:tcPr>
          <w:p w:rsidR="007D7E78" w:rsidRPr="004D41CE" w:rsidRDefault="00536BEF" w:rsidP="00950C38">
            <w:pPr>
              <w:rPr>
                <w:rFonts w:ascii="宋体" w:hAnsi="宋体"/>
              </w:rPr>
            </w:pPr>
            <w:r w:rsidRPr="00536BEF">
              <w:rPr>
                <w:rFonts w:ascii="宋体" w:hAnsi="宋体" w:hint="eastAsia"/>
                <w:color w:val="FF0000"/>
              </w:rPr>
              <w:t>待遇类别编码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7D7E78" w:rsidRPr="004D41CE" w:rsidRDefault="009A5081" w:rsidP="00950C38">
            <w:pPr>
              <w:jc w:val="left"/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94" w:type="dxa"/>
          </w:tcPr>
          <w:p w:rsidR="007D7E78" w:rsidRPr="004D41CE" w:rsidRDefault="00B6362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应缴金额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TOTNUMBER</w:t>
            </w:r>
          </w:p>
        </w:tc>
        <w:tc>
          <w:tcPr>
            <w:tcW w:w="1701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 w:hint="eastAsia"/>
                <w:szCs w:val="21"/>
              </w:rPr>
              <w:t>&lt;</w:t>
            </w:r>
            <w:r w:rsidRPr="004D41CE">
              <w:rPr>
                <w:rFonts w:ascii="宋体" w:hAnsi="宋体"/>
                <w:szCs w:val="21"/>
              </w:rPr>
              <w:t>totnumber</w:t>
            </w:r>
            <w:r w:rsidRPr="004D41CE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7D7E78" w:rsidRPr="004D41CE" w:rsidRDefault="007D7E78" w:rsidP="00950C38">
            <w:pPr>
              <w:rPr>
                <w:rFonts w:ascii="宋体" w:hAnsi="宋体"/>
                <w:szCs w:val="21"/>
              </w:rPr>
            </w:pPr>
            <w:r w:rsidRPr="004D41CE">
              <w:rPr>
                <w:rFonts w:ascii="宋体" w:hAnsi="宋体"/>
                <w:szCs w:val="21"/>
              </w:rPr>
              <w:t>{1</w:t>
            </w:r>
            <w:r w:rsidRPr="004D41CE">
              <w:rPr>
                <w:rFonts w:ascii="宋体" w:hAnsi="宋体" w:hint="eastAsia"/>
                <w:szCs w:val="21"/>
              </w:rPr>
              <w:t>，1</w:t>
            </w:r>
            <w:r w:rsidRPr="004D41CE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7D7E78" w:rsidRPr="004D41CE" w:rsidRDefault="007D7E78" w:rsidP="00950C38">
            <w:pPr>
              <w:rPr>
                <w:szCs w:val="21"/>
              </w:rPr>
            </w:pPr>
            <w:r w:rsidRPr="004D41CE">
              <w:rPr>
                <w:szCs w:val="21"/>
              </w:rPr>
              <w:t>Num(16</w:t>
            </w:r>
            <w:r w:rsidRPr="004D41CE">
              <w:rPr>
                <w:rFonts w:hint="eastAsia"/>
                <w:szCs w:val="21"/>
              </w:rPr>
              <w:t>,2</w:t>
            </w:r>
            <w:r w:rsidRPr="004D41CE"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7D7E78" w:rsidRPr="004D41CE" w:rsidRDefault="007D7E78" w:rsidP="00950C38">
            <w:pPr>
              <w:rPr>
                <w:rFonts w:ascii="宋体" w:hAnsi="宋体"/>
              </w:rPr>
            </w:pPr>
          </w:p>
        </w:tc>
      </w:tr>
    </w:tbl>
    <w:p w:rsidR="00FD0363" w:rsidRPr="003A2FBA" w:rsidRDefault="000F3FC9" w:rsidP="003A2FBA">
      <w:pPr>
        <w:pStyle w:val="30"/>
      </w:pPr>
      <w:bookmarkStart w:id="357" w:name="_Toc79831012"/>
      <w:r>
        <w:rPr>
          <w:rFonts w:hint="eastAsia"/>
        </w:rPr>
        <w:t>接口交易规则</w:t>
      </w:r>
      <w:bookmarkEnd w:id="357"/>
    </w:p>
    <w:p w:rsidR="00FD0363" w:rsidRDefault="000F3FC9">
      <w:pPr>
        <w:pStyle w:val="20"/>
      </w:pPr>
      <w:bookmarkStart w:id="358" w:name="_Toc79831013"/>
      <w:r>
        <w:rPr>
          <w:rFonts w:hint="eastAsia"/>
        </w:rPr>
        <w:t>单笔缴费</w:t>
      </w:r>
      <w:r w:rsidR="0069389F">
        <w:rPr>
          <w:rFonts w:hint="eastAsia"/>
        </w:rPr>
        <w:t>(</w:t>
      </w:r>
      <w:r w:rsidR="0069389F">
        <w:t>622202)</w:t>
      </w:r>
      <w:bookmarkEnd w:id="358"/>
    </w:p>
    <w:p w:rsidR="00FD0363" w:rsidRDefault="000F3FC9">
      <w:pPr>
        <w:pStyle w:val="30"/>
      </w:pPr>
      <w:bookmarkStart w:id="359" w:name="_Toc79831014"/>
      <w:r>
        <w:rPr>
          <w:rFonts w:hint="eastAsia"/>
        </w:rPr>
        <w:t>接口说明</w:t>
      </w:r>
      <w:bookmarkEnd w:id="359"/>
    </w:p>
    <w:p w:rsidR="00FD0363" w:rsidRDefault="000F3FC9">
      <w:pPr>
        <w:tabs>
          <w:tab w:val="left" w:pos="1080"/>
        </w:tabs>
        <w:spacing w:line="360" w:lineRule="auto"/>
        <w:ind w:left="1" w:firstLineChars="175" w:firstLine="368"/>
        <w:rPr>
          <w:rFonts w:ascii="宋体" w:hAnsi="宋体"/>
        </w:rPr>
      </w:pPr>
      <w:bookmarkStart w:id="360" w:name="OLE_LINK83"/>
      <w:bookmarkStart w:id="361" w:name="OLE_LINK84"/>
      <w:r>
        <w:rPr>
          <w:rFonts w:ascii="宋体" w:hAnsi="宋体" w:hint="eastAsia"/>
        </w:rPr>
        <w:t>银行收取</w:t>
      </w:r>
      <w:r w:rsidR="005E010B" w:rsidRPr="005E010B">
        <w:rPr>
          <w:rFonts w:ascii="宋体" w:hAnsi="宋体" w:hint="eastAsia"/>
        </w:rPr>
        <w:t>多领失业</w:t>
      </w:r>
      <w:proofErr w:type="gramStart"/>
      <w:r w:rsidR="005E010B" w:rsidRPr="005E010B">
        <w:rPr>
          <w:rFonts w:ascii="宋体" w:hAnsi="宋体" w:hint="eastAsia"/>
        </w:rPr>
        <w:t>金人员</w:t>
      </w:r>
      <w:proofErr w:type="gramEnd"/>
      <w:r>
        <w:rPr>
          <w:rFonts w:ascii="宋体" w:hAnsi="宋体"/>
        </w:rPr>
        <w:t>缴费</w:t>
      </w:r>
      <w:r>
        <w:rPr>
          <w:rFonts w:ascii="宋体" w:hAnsi="宋体" w:hint="eastAsia"/>
        </w:rPr>
        <w:t>成功后</w:t>
      </w:r>
      <w:r>
        <w:rPr>
          <w:rFonts w:ascii="宋体" w:hAnsi="宋体"/>
        </w:rPr>
        <w:t>，</w:t>
      </w:r>
      <w:r>
        <w:rPr>
          <w:rFonts w:ascii="宋体" w:hAnsi="宋体" w:hint="eastAsia"/>
        </w:rPr>
        <w:t>调用接口，</w:t>
      </w:r>
      <w:r>
        <w:rPr>
          <w:rFonts w:ascii="宋体" w:hAnsi="宋体"/>
        </w:rPr>
        <w:t>将缴费情况返回</w:t>
      </w:r>
      <w:r w:rsidR="00356A76">
        <w:rPr>
          <w:rFonts w:ascii="宋体" w:hAnsi="宋体"/>
        </w:rPr>
        <w:t>失业保险</w:t>
      </w:r>
      <w:r>
        <w:rPr>
          <w:rFonts w:ascii="宋体" w:hAnsi="宋体"/>
        </w:rPr>
        <w:t>系统</w:t>
      </w:r>
      <w:r>
        <w:rPr>
          <w:rFonts w:ascii="宋体" w:hAnsi="宋体" w:hint="eastAsia"/>
        </w:rPr>
        <w:t>（收款不成功不调用）由</w:t>
      </w:r>
      <w:r w:rsidR="00356A76">
        <w:rPr>
          <w:rFonts w:ascii="宋体" w:hAnsi="宋体"/>
        </w:rPr>
        <w:t>失业保险</w:t>
      </w:r>
      <w:r>
        <w:rPr>
          <w:rFonts w:ascii="宋体" w:hAnsi="宋体"/>
        </w:rPr>
        <w:t>系统进行到账，</w:t>
      </w:r>
      <w:r>
        <w:rPr>
          <w:rFonts w:ascii="宋体" w:hAnsi="宋体" w:hint="eastAsia"/>
        </w:rPr>
        <w:t>缴费直接</w:t>
      </w:r>
      <w:r>
        <w:rPr>
          <w:rFonts w:ascii="宋体" w:hAnsi="宋体"/>
        </w:rPr>
        <w:t>做实，不允许回退</w:t>
      </w:r>
      <w:r>
        <w:rPr>
          <w:rFonts w:ascii="宋体" w:hAnsi="宋体" w:hint="eastAsia"/>
        </w:rPr>
        <w:t>。</w:t>
      </w:r>
    </w:p>
    <w:p w:rsidR="00950C38" w:rsidRPr="00950C38" w:rsidRDefault="000F3FC9" w:rsidP="00E803AD">
      <w:pPr>
        <w:pStyle w:val="30"/>
      </w:pPr>
      <w:bookmarkStart w:id="362" w:name="_Toc79831015"/>
      <w:bookmarkEnd w:id="360"/>
      <w:bookmarkEnd w:id="361"/>
      <w:r>
        <w:rPr>
          <w:rFonts w:hint="eastAsia"/>
        </w:rPr>
        <w:t>详细接口描述</w:t>
      </w:r>
      <w:bookmarkEnd w:id="362"/>
    </w:p>
    <w:p w:rsidR="00950C38" w:rsidRPr="00A75D36" w:rsidRDefault="00950C38" w:rsidP="00950C38">
      <w:pPr>
        <w:spacing w:line="360" w:lineRule="auto"/>
        <w:rPr>
          <w:szCs w:val="21"/>
        </w:rPr>
      </w:pPr>
      <w:r w:rsidRPr="00A75D36">
        <w:rPr>
          <w:rFonts w:hint="eastAsia"/>
          <w:szCs w:val="21"/>
        </w:rPr>
        <w:t>请求业务</w:t>
      </w:r>
      <w:r w:rsidRPr="00A75D36">
        <w:rPr>
          <w:szCs w:val="21"/>
        </w:rPr>
        <w:t>报文业务体要素</w:t>
      </w:r>
      <w:r w:rsidRPr="00A75D36">
        <w:rPr>
          <w:rFonts w:hint="eastAsia"/>
          <w:szCs w:val="21"/>
        </w:rPr>
        <w:t>：</w:t>
      </w:r>
    </w:p>
    <w:p w:rsidR="00DB1829" w:rsidRPr="00A75D36" w:rsidRDefault="00C741E0" w:rsidP="00C741E0">
      <w:pPr>
        <w:tabs>
          <w:tab w:val="left" w:pos="1080"/>
        </w:tabs>
        <w:spacing w:line="360" w:lineRule="auto"/>
        <w:rPr>
          <w:rFonts w:ascii="宋体" w:hAnsi="宋体"/>
        </w:rPr>
      </w:pPr>
      <w:r w:rsidRPr="00A75D36">
        <w:rPr>
          <w:rFonts w:ascii="宋体" w:hAnsi="宋体" w:hint="eastAsia"/>
        </w:rPr>
        <w:t>说明：对报文体进行加密。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394"/>
        <w:gridCol w:w="1418"/>
        <w:gridCol w:w="1701"/>
        <w:gridCol w:w="850"/>
        <w:gridCol w:w="1418"/>
        <w:gridCol w:w="2259"/>
      </w:tblGrid>
      <w:tr w:rsidR="00DF58E5" w:rsidRPr="00DF58E5" w:rsidTr="00950C38">
        <w:trPr>
          <w:jc w:val="center"/>
        </w:trPr>
        <w:tc>
          <w:tcPr>
            <w:tcW w:w="734" w:type="dxa"/>
            <w:shd w:val="clear" w:color="auto" w:fill="BFBFBF"/>
          </w:tcPr>
          <w:p w:rsidR="00950C38" w:rsidRPr="00A75D36" w:rsidRDefault="00950C38" w:rsidP="00950C38">
            <w:pPr>
              <w:jc w:val="left"/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394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701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备注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个人编号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G</w:t>
            </w:r>
            <w:r w:rsidRPr="00A75D36">
              <w:rPr>
                <w:rFonts w:ascii="宋体" w:hAnsi="宋体"/>
                <w:szCs w:val="21"/>
              </w:rPr>
              <w:t>RBH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&lt;</w:t>
            </w:r>
            <w:r w:rsidRPr="00A75D36">
              <w:rPr>
                <w:rFonts w:ascii="宋体" w:hAnsi="宋体" w:hint="eastAsia"/>
                <w:szCs w:val="21"/>
              </w:rPr>
              <w:t>gr</w:t>
            </w:r>
            <w:r w:rsidRPr="00A75D36">
              <w:rPr>
                <w:rFonts w:ascii="宋体" w:hAnsi="宋体"/>
                <w:szCs w:val="21"/>
              </w:rPr>
              <w:t>bh&gt;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Num16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证件类型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Z</w:t>
            </w:r>
            <w:r w:rsidRPr="00A75D36">
              <w:rPr>
                <w:rFonts w:ascii="宋体" w:hAnsi="宋体"/>
                <w:szCs w:val="21"/>
              </w:rPr>
              <w:t>JLX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zjlx&gt;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AAC058</w:t>
            </w:r>
          </w:p>
        </w:tc>
        <w:tc>
          <w:tcPr>
            <w:tcW w:w="2259" w:type="dxa"/>
          </w:tcPr>
          <w:p w:rsidR="00950C38" w:rsidRPr="00A75D36" w:rsidRDefault="00950C38" w:rsidP="00950C38"/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94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  <w:r w:rsidRPr="00A75D36">
              <w:rPr>
                <w:rFonts w:hint="eastAsia"/>
              </w:rPr>
              <w:t>证件号码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ZJHM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zjhm&gt;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Max20Text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姓名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N</w:t>
            </w:r>
            <w:r w:rsidRPr="00A75D36">
              <w:rPr>
                <w:rFonts w:ascii="宋体" w:hAnsi="宋体"/>
                <w:szCs w:val="21"/>
              </w:rPr>
              <w:t>AME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name&gt;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险种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AAE140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aae140&gt;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Max</w:t>
            </w:r>
            <w:r w:rsidRPr="00A75D36">
              <w:rPr>
                <w:rFonts w:hint="eastAsia"/>
                <w:szCs w:val="21"/>
              </w:rPr>
              <w:t>10</w:t>
            </w:r>
            <w:r w:rsidRPr="00A75D36">
              <w:rPr>
                <w:szCs w:val="21"/>
              </w:rPr>
              <w:t>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9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hint="eastAsia"/>
              </w:rPr>
              <w:t>收款账号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BANKACCOUNT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&lt;bank</w:t>
            </w:r>
            <w:r w:rsidRPr="00A75D36">
              <w:rPr>
                <w:rFonts w:ascii="宋体" w:hAnsi="宋体"/>
                <w:szCs w:val="21"/>
              </w:rPr>
              <w:t>account</w:t>
            </w:r>
            <w:r w:rsidRPr="00A75D36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  <w:r w:rsidRPr="00A75D36">
              <w:rPr>
                <w:rFonts w:hint="eastAsia"/>
              </w:rPr>
              <w:t>收款账号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9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hint="eastAsia"/>
              </w:rPr>
              <w:t>收款账号户名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BANK</w:t>
            </w:r>
            <w:r w:rsidRPr="00A75D36">
              <w:rPr>
                <w:rFonts w:ascii="宋体" w:hAnsi="宋体"/>
                <w:szCs w:val="21"/>
              </w:rPr>
              <w:t>NAME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&lt;bankna</w:t>
            </w:r>
            <w:r w:rsidRPr="00A75D36">
              <w:rPr>
                <w:rFonts w:ascii="宋体" w:hAnsi="宋体"/>
                <w:szCs w:val="21"/>
              </w:rPr>
              <w:t>me</w:t>
            </w:r>
            <w:r w:rsidRPr="00A75D36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 w:val="20"/>
                <w:szCs w:val="21"/>
              </w:rPr>
              <w:t>Max50Text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  <w:r w:rsidRPr="00A75D36">
              <w:rPr>
                <w:rFonts w:hint="eastAsia"/>
              </w:rPr>
              <w:t>收款账号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ascii="宋体" w:hAnsi="宋体" w:hint="eastAsia"/>
                <w:szCs w:val="21"/>
              </w:rPr>
              <w:t>银行网点编</w:t>
            </w:r>
            <w:r w:rsidRPr="00A75D36">
              <w:rPr>
                <w:rFonts w:ascii="宋体" w:hAnsi="宋体" w:hint="eastAsia"/>
                <w:szCs w:val="21"/>
              </w:rPr>
              <w:lastRenderedPageBreak/>
              <w:t>号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lastRenderedPageBreak/>
              <w:t>BankwdCode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&lt;yhwd&gt;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259" w:type="dxa"/>
          </w:tcPr>
          <w:p w:rsidR="00950C38" w:rsidRPr="00A75D36" w:rsidRDefault="009E2E1B" w:rsidP="00950C38">
            <w:pPr>
              <w:rPr>
                <w:rFonts w:ascii="宋体" w:hAnsi="宋体"/>
              </w:rPr>
            </w:pPr>
            <w:r w:rsidRPr="00A75D36">
              <w:rPr>
                <w:rFonts w:ascii="宋体" w:hAnsi="宋体" w:hint="eastAsia"/>
              </w:rPr>
              <w:t>银行经办行行号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E2E1B" w:rsidRPr="00A75D36" w:rsidRDefault="009E2E1B" w:rsidP="009E2E1B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lastRenderedPageBreak/>
              <w:t>9</w:t>
            </w:r>
          </w:p>
        </w:tc>
        <w:tc>
          <w:tcPr>
            <w:tcW w:w="1394" w:type="dxa"/>
          </w:tcPr>
          <w:p w:rsidR="009E2E1B" w:rsidRPr="00A75D36" w:rsidRDefault="009E2E1B" w:rsidP="009E2E1B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418" w:type="dxa"/>
          </w:tcPr>
          <w:p w:rsidR="009E2E1B" w:rsidRPr="00A75D36" w:rsidRDefault="009E2E1B" w:rsidP="009E2E1B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JBR</w:t>
            </w:r>
          </w:p>
        </w:tc>
        <w:tc>
          <w:tcPr>
            <w:tcW w:w="1701" w:type="dxa"/>
          </w:tcPr>
          <w:p w:rsidR="009E2E1B" w:rsidRPr="00A75D36" w:rsidRDefault="009E2E1B" w:rsidP="009E2E1B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jbr</w:t>
            </w:r>
            <w:r w:rsidRPr="00A75D36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9E2E1B" w:rsidRPr="00A75D36" w:rsidRDefault="009E2E1B" w:rsidP="009E2E1B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E2E1B" w:rsidRPr="00A75D36" w:rsidRDefault="009E2E1B" w:rsidP="009E2E1B">
            <w:pPr>
              <w:rPr>
                <w:szCs w:val="21"/>
              </w:rPr>
            </w:pPr>
            <w:r w:rsidRPr="00A75D36"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9E2E1B" w:rsidRPr="00A75D36" w:rsidRDefault="009E2E1B" w:rsidP="009E2E1B">
            <w:pPr>
              <w:rPr>
                <w:rFonts w:ascii="宋体" w:hAnsi="宋体"/>
              </w:rPr>
            </w:pPr>
            <w:r w:rsidRPr="00A75D36">
              <w:rPr>
                <w:rFonts w:ascii="宋体" w:hAnsi="宋体" w:hint="eastAsia"/>
              </w:rPr>
              <w:t>请求方经办人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E2E1B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39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F</w:t>
            </w:r>
            <w:r w:rsidRPr="00A75D36"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fnumber</w:t>
            </w:r>
            <w:r w:rsidRPr="00A75D36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Num6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E2E1B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394" w:type="dxa"/>
          </w:tcPr>
          <w:p w:rsidR="00950C38" w:rsidRPr="00A75D36" w:rsidRDefault="00801E33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应缴金额合计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TOTNUMBER</w:t>
            </w:r>
            <w:r w:rsidR="00801E33" w:rsidRPr="00A75D36">
              <w:rPr>
                <w:rFonts w:ascii="宋体" w:hAnsi="宋体"/>
                <w:szCs w:val="21"/>
              </w:rPr>
              <w:t>hj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totnumber</w:t>
            </w:r>
            <w:r w:rsidR="00801E33" w:rsidRPr="00A75D36">
              <w:rPr>
                <w:rFonts w:ascii="宋体" w:hAnsi="宋体" w:hint="eastAsia"/>
                <w:szCs w:val="21"/>
              </w:rPr>
              <w:t>hj</w:t>
            </w:r>
            <w:r w:rsidRPr="00A75D36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Num(16</w:t>
            </w:r>
            <w:r w:rsidRPr="00A75D36">
              <w:rPr>
                <w:rFonts w:hint="eastAsia"/>
                <w:szCs w:val="21"/>
              </w:rPr>
              <w:t>,2</w:t>
            </w:r>
            <w:r w:rsidRPr="00A75D36"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szCs w:val="21"/>
              </w:rPr>
            </w:pPr>
          </w:p>
        </w:tc>
      </w:tr>
      <w:tr w:rsidR="00950C38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E2E1B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结果体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LIST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&lt;list</w:t>
            </w:r>
            <w:r w:rsidRPr="00A75D36"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rFonts w:hint="eastAsia"/>
                <w:szCs w:val="21"/>
              </w:rPr>
              <w:t>组件</w:t>
            </w:r>
          </w:p>
        </w:tc>
        <w:tc>
          <w:tcPr>
            <w:tcW w:w="2259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可能存在多个</w:t>
            </w:r>
            <w:r w:rsidRPr="00A75D36">
              <w:rPr>
                <w:rFonts w:hint="eastAsia"/>
              </w:rPr>
              <w:t>list</w:t>
            </w:r>
          </w:p>
        </w:tc>
      </w:tr>
    </w:tbl>
    <w:p w:rsidR="00950C38" w:rsidRPr="00A75D36" w:rsidRDefault="00950C38" w:rsidP="00950C38">
      <w:pPr>
        <w:spacing w:line="360" w:lineRule="auto"/>
        <w:rPr>
          <w:szCs w:val="21"/>
        </w:rPr>
      </w:pPr>
      <w:r w:rsidRPr="00A75D36">
        <w:rPr>
          <w:rFonts w:hint="eastAsia"/>
          <w:szCs w:val="21"/>
        </w:rPr>
        <w:t>返回</w:t>
      </w:r>
      <w:r w:rsidRPr="00A75D36">
        <w:rPr>
          <w:szCs w:val="21"/>
        </w:rPr>
        <w:t>list</w:t>
      </w:r>
      <w:r w:rsidRPr="00A75D36">
        <w:rPr>
          <w:rFonts w:hint="eastAsia"/>
          <w:szCs w:val="21"/>
        </w:rPr>
        <w:t>组件举例：</w:t>
      </w:r>
    </w:p>
    <w:p w:rsidR="00950C38" w:rsidRPr="00A75D36" w:rsidRDefault="00950C38" w:rsidP="00950C38">
      <w:pPr>
        <w:spacing w:line="360" w:lineRule="auto"/>
        <w:rPr>
          <w:rFonts w:ascii="宋体" w:hAnsi="宋体"/>
          <w:szCs w:val="21"/>
        </w:rPr>
      </w:pPr>
      <w:r w:rsidRPr="00A75D36">
        <w:rPr>
          <w:szCs w:val="21"/>
        </w:rPr>
        <w:t>&lt;</w:t>
      </w:r>
      <w:proofErr w:type="gramStart"/>
      <w:r w:rsidRPr="00A75D36">
        <w:rPr>
          <w:rFonts w:hint="eastAsia"/>
          <w:szCs w:val="21"/>
        </w:rPr>
        <w:t>l</w:t>
      </w:r>
      <w:r w:rsidRPr="00A75D36">
        <w:rPr>
          <w:szCs w:val="21"/>
        </w:rPr>
        <w:t>ist</w:t>
      </w:r>
      <w:proofErr w:type="gramEnd"/>
      <w:r w:rsidRPr="00A75D36">
        <w:rPr>
          <w:szCs w:val="21"/>
        </w:rPr>
        <w:t>&gt;</w:t>
      </w:r>
      <w:r w:rsidRPr="00A75D36">
        <w:rPr>
          <w:rFonts w:ascii="宋体" w:hAnsi="宋体"/>
          <w:szCs w:val="21"/>
        </w:rPr>
        <w:t xml:space="preserve">&lt;zslsh&gt; 123&lt;/zslsh&gt; 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ksny&gt;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/ksny&gt;</w:t>
      </w:r>
      <w:r w:rsidRPr="00A75D36">
        <w:rPr>
          <w:rFonts w:ascii="宋体" w:hAnsi="宋体" w:hint="eastAsia"/>
          <w:szCs w:val="21"/>
        </w:rPr>
        <w:t>&lt;jz</w:t>
      </w:r>
      <w:r w:rsidRPr="00A75D36">
        <w:rPr>
          <w:rFonts w:ascii="宋体" w:hAnsi="宋体"/>
          <w:szCs w:val="21"/>
        </w:rPr>
        <w:t>ny&gt;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/</w:t>
      </w:r>
      <w:r w:rsidRPr="00A75D36">
        <w:rPr>
          <w:rFonts w:ascii="宋体" w:hAnsi="宋体" w:hint="eastAsia"/>
          <w:szCs w:val="21"/>
        </w:rPr>
        <w:t>jz</w:t>
      </w:r>
      <w:r w:rsidRPr="00A75D36">
        <w:rPr>
          <w:rFonts w:ascii="宋体" w:hAnsi="宋体"/>
          <w:szCs w:val="21"/>
        </w:rPr>
        <w:t xml:space="preserve">ny&gt; </w:t>
      </w:r>
      <w:r w:rsidR="005E010B" w:rsidRPr="005E010B">
        <w:rPr>
          <w:rFonts w:ascii="宋体" w:hAnsi="宋体"/>
          <w:szCs w:val="21"/>
        </w:rPr>
        <w:t>&lt;dylb&gt;&lt;/ dylb&gt;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totnumber</w:t>
      </w:r>
      <w:r w:rsidRPr="00A75D36">
        <w:rPr>
          <w:rFonts w:ascii="宋体" w:hAnsi="宋体" w:hint="eastAsia"/>
          <w:szCs w:val="21"/>
        </w:rPr>
        <w:t>&gt;&lt;</w:t>
      </w:r>
      <w:r w:rsidRPr="00A75D36">
        <w:rPr>
          <w:rFonts w:ascii="宋体" w:hAnsi="宋体"/>
          <w:szCs w:val="21"/>
        </w:rPr>
        <w:t>/totnumber</w:t>
      </w:r>
      <w:r w:rsidRPr="00A75D36">
        <w:rPr>
          <w:rFonts w:ascii="宋体" w:hAnsi="宋体" w:hint="eastAsia"/>
          <w:szCs w:val="21"/>
        </w:rPr>
        <w:t>&gt;</w:t>
      </w:r>
      <w:r w:rsidRPr="00A75D36">
        <w:rPr>
          <w:szCs w:val="21"/>
        </w:rPr>
        <w:t>&lt;</w:t>
      </w:r>
      <w:r w:rsidRPr="00A75D36">
        <w:rPr>
          <w:rFonts w:hint="eastAsia"/>
          <w:szCs w:val="21"/>
        </w:rPr>
        <w:t>/l</w:t>
      </w:r>
      <w:r w:rsidRPr="00A75D36">
        <w:rPr>
          <w:szCs w:val="21"/>
        </w:rPr>
        <w:t>ist&gt;</w:t>
      </w:r>
    </w:p>
    <w:p w:rsidR="00950C38" w:rsidRPr="00A75D36" w:rsidRDefault="00950C38" w:rsidP="00950C38">
      <w:pPr>
        <w:spacing w:line="360" w:lineRule="auto"/>
        <w:rPr>
          <w:rFonts w:ascii="宋体" w:hAnsi="宋体"/>
          <w:szCs w:val="21"/>
        </w:rPr>
      </w:pPr>
      <w:r w:rsidRPr="00A75D36">
        <w:rPr>
          <w:szCs w:val="21"/>
        </w:rPr>
        <w:t>&lt;</w:t>
      </w:r>
      <w:proofErr w:type="gramStart"/>
      <w:r w:rsidRPr="00A75D36">
        <w:rPr>
          <w:rFonts w:hint="eastAsia"/>
          <w:szCs w:val="21"/>
        </w:rPr>
        <w:t>l</w:t>
      </w:r>
      <w:r w:rsidRPr="00A75D36">
        <w:rPr>
          <w:szCs w:val="21"/>
        </w:rPr>
        <w:t>ist</w:t>
      </w:r>
      <w:proofErr w:type="gramEnd"/>
      <w:r w:rsidRPr="00A75D36">
        <w:rPr>
          <w:szCs w:val="21"/>
        </w:rPr>
        <w:t>&gt;</w:t>
      </w:r>
      <w:r w:rsidRPr="00A75D36">
        <w:rPr>
          <w:rFonts w:ascii="宋体" w:hAnsi="宋体"/>
          <w:szCs w:val="21"/>
        </w:rPr>
        <w:t xml:space="preserve">&lt;zslsh&gt; 123&lt;/zslsh&gt; 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ksny&gt;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/ksny&gt;</w:t>
      </w:r>
      <w:r w:rsidRPr="00A75D36">
        <w:rPr>
          <w:rFonts w:ascii="宋体" w:hAnsi="宋体" w:hint="eastAsia"/>
          <w:szCs w:val="21"/>
        </w:rPr>
        <w:t>&lt;jz</w:t>
      </w:r>
      <w:r w:rsidRPr="00A75D36">
        <w:rPr>
          <w:rFonts w:ascii="宋体" w:hAnsi="宋体"/>
          <w:szCs w:val="21"/>
        </w:rPr>
        <w:t>ny&gt;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/</w:t>
      </w:r>
      <w:r w:rsidRPr="00A75D36">
        <w:rPr>
          <w:rFonts w:ascii="宋体" w:hAnsi="宋体" w:hint="eastAsia"/>
          <w:szCs w:val="21"/>
        </w:rPr>
        <w:t>jz</w:t>
      </w:r>
      <w:r w:rsidRPr="00A75D36">
        <w:rPr>
          <w:rFonts w:ascii="宋体" w:hAnsi="宋体"/>
          <w:szCs w:val="21"/>
        </w:rPr>
        <w:t xml:space="preserve">ny&gt; </w:t>
      </w:r>
      <w:r w:rsidRPr="00A75D36">
        <w:rPr>
          <w:rFonts w:ascii="宋体" w:hAnsi="宋体" w:hint="eastAsia"/>
          <w:szCs w:val="21"/>
        </w:rPr>
        <w:t>&lt;</w:t>
      </w:r>
      <w:r w:rsidR="005E010B">
        <w:rPr>
          <w:rFonts w:ascii="宋体" w:hAnsi="宋体" w:hint="eastAsia"/>
          <w:szCs w:val="21"/>
        </w:rPr>
        <w:t>dylb</w:t>
      </w:r>
      <w:r w:rsidRPr="00A75D36">
        <w:rPr>
          <w:rFonts w:ascii="宋体" w:hAnsi="宋体"/>
          <w:szCs w:val="21"/>
        </w:rPr>
        <w:t>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/</w:t>
      </w:r>
      <w:r w:rsidR="005E010B" w:rsidRPr="005E010B">
        <w:t xml:space="preserve"> </w:t>
      </w:r>
      <w:r w:rsidR="005E010B" w:rsidRPr="005E010B">
        <w:rPr>
          <w:rFonts w:ascii="宋体" w:hAnsi="宋体"/>
          <w:szCs w:val="21"/>
        </w:rPr>
        <w:t>dylb</w:t>
      </w:r>
      <w:r w:rsidRPr="00A75D36">
        <w:rPr>
          <w:rFonts w:ascii="宋体" w:hAnsi="宋体"/>
          <w:szCs w:val="21"/>
        </w:rPr>
        <w:t>&gt;</w:t>
      </w:r>
      <w:r w:rsidRPr="00A75D36">
        <w:rPr>
          <w:rFonts w:ascii="宋体" w:hAnsi="宋体" w:hint="eastAsia"/>
          <w:szCs w:val="21"/>
        </w:rPr>
        <w:t>&lt;</w:t>
      </w:r>
      <w:r w:rsidRPr="00A75D36">
        <w:rPr>
          <w:rFonts w:ascii="宋体" w:hAnsi="宋体"/>
          <w:szCs w:val="21"/>
        </w:rPr>
        <w:t>totnumber</w:t>
      </w:r>
      <w:r w:rsidRPr="00A75D36">
        <w:rPr>
          <w:rFonts w:ascii="宋体" w:hAnsi="宋体" w:hint="eastAsia"/>
          <w:szCs w:val="21"/>
        </w:rPr>
        <w:t>&gt;&lt;</w:t>
      </w:r>
      <w:r w:rsidRPr="00A75D36">
        <w:rPr>
          <w:rFonts w:ascii="宋体" w:hAnsi="宋体"/>
          <w:szCs w:val="21"/>
        </w:rPr>
        <w:t>/totnumber</w:t>
      </w:r>
      <w:r w:rsidRPr="00A75D36">
        <w:rPr>
          <w:rFonts w:ascii="宋体" w:hAnsi="宋体" w:hint="eastAsia"/>
          <w:szCs w:val="21"/>
        </w:rPr>
        <w:t>&gt;</w:t>
      </w:r>
      <w:r w:rsidRPr="00A75D36">
        <w:rPr>
          <w:szCs w:val="21"/>
        </w:rPr>
        <w:t>&lt;</w:t>
      </w:r>
      <w:r w:rsidRPr="00A75D36">
        <w:rPr>
          <w:rFonts w:hint="eastAsia"/>
          <w:szCs w:val="21"/>
        </w:rPr>
        <w:t>/l</w:t>
      </w:r>
      <w:r w:rsidRPr="00A75D36">
        <w:rPr>
          <w:szCs w:val="21"/>
        </w:rPr>
        <w:t>ist&gt;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394"/>
        <w:gridCol w:w="1418"/>
        <w:gridCol w:w="1701"/>
        <w:gridCol w:w="850"/>
        <w:gridCol w:w="1418"/>
        <w:gridCol w:w="2259"/>
      </w:tblGrid>
      <w:tr w:rsidR="00DF58E5" w:rsidRPr="00DF58E5" w:rsidTr="00950C38">
        <w:trPr>
          <w:jc w:val="center"/>
        </w:trPr>
        <w:tc>
          <w:tcPr>
            <w:tcW w:w="734" w:type="dxa"/>
            <w:shd w:val="clear" w:color="auto" w:fill="BFBFBF"/>
          </w:tcPr>
          <w:p w:rsidR="00950C38" w:rsidRPr="00A75D36" w:rsidRDefault="00950C38" w:rsidP="00950C38">
            <w:pPr>
              <w:jc w:val="left"/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394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701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0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418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950C38" w:rsidRPr="00A75D36" w:rsidRDefault="00950C38" w:rsidP="00950C38">
            <w:pPr>
              <w:rPr>
                <w:b/>
                <w:szCs w:val="21"/>
              </w:rPr>
            </w:pPr>
            <w:r w:rsidRPr="00A75D36">
              <w:rPr>
                <w:rFonts w:hint="eastAsia"/>
                <w:b/>
                <w:szCs w:val="21"/>
              </w:rPr>
              <w:t>备注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394" w:type="dxa"/>
          </w:tcPr>
          <w:p w:rsidR="00950C38" w:rsidRPr="00A75D36" w:rsidRDefault="00356A76" w:rsidP="00950C38">
            <w:r>
              <w:rPr>
                <w:rFonts w:hint="eastAsia"/>
              </w:rPr>
              <w:t>失业保险</w:t>
            </w:r>
            <w:r w:rsidR="00950C38" w:rsidRPr="00A75D36">
              <w:rPr>
                <w:rFonts w:hint="eastAsia"/>
              </w:rPr>
              <w:t>流水号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SBLSH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sblsh&gt;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Max30Text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94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  <w:r w:rsidRPr="00A75D36">
              <w:rPr>
                <w:rFonts w:hint="eastAsia"/>
              </w:rPr>
              <w:t>开始年月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KSNY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ksny&gt;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{0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94" w:type="dxa"/>
          </w:tcPr>
          <w:p w:rsidR="00950C38" w:rsidRPr="00A75D36" w:rsidRDefault="00950C38" w:rsidP="00950C38">
            <w:r w:rsidRPr="00A75D36">
              <w:rPr>
                <w:rFonts w:hint="eastAsia"/>
              </w:rPr>
              <w:t>截止年月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JZNY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&lt;jz</w:t>
            </w:r>
            <w:r w:rsidRPr="00A75D36">
              <w:rPr>
                <w:rFonts w:ascii="宋体" w:hAnsi="宋体"/>
                <w:szCs w:val="21"/>
              </w:rPr>
              <w:t>ny&gt;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{0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94" w:type="dxa"/>
          </w:tcPr>
          <w:p w:rsidR="00950C38" w:rsidRPr="00A75D36" w:rsidRDefault="005E010B" w:rsidP="00950C38">
            <w:r>
              <w:rPr>
                <w:rFonts w:hint="eastAsia"/>
              </w:rPr>
              <w:t>待遇类别</w:t>
            </w:r>
          </w:p>
        </w:tc>
        <w:tc>
          <w:tcPr>
            <w:tcW w:w="1418" w:type="dxa"/>
          </w:tcPr>
          <w:p w:rsidR="00950C38" w:rsidRPr="00A75D36" w:rsidRDefault="005E010B" w:rsidP="00950C3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DYLB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="005E010B">
              <w:rPr>
                <w:rFonts w:ascii="宋体" w:hAnsi="宋体" w:hint="eastAsia"/>
                <w:szCs w:val="21"/>
              </w:rPr>
              <w:t>dylb</w:t>
            </w:r>
            <w:r w:rsidRPr="00A75D36">
              <w:rPr>
                <w:rFonts w:ascii="宋体" w:hAnsi="宋体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{0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645EF5" w:rsidP="00950C38">
            <w:pPr>
              <w:rPr>
                <w:szCs w:val="21"/>
              </w:rPr>
            </w:pPr>
            <w:r w:rsidRPr="00645EF5">
              <w:rPr>
                <w:szCs w:val="21"/>
              </w:rPr>
              <w:t>Num(6)</w:t>
            </w:r>
          </w:p>
        </w:tc>
        <w:tc>
          <w:tcPr>
            <w:tcW w:w="2259" w:type="dxa"/>
          </w:tcPr>
          <w:p w:rsidR="00950C38" w:rsidRPr="00A75D36" w:rsidRDefault="00645EF5" w:rsidP="00950C3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待遇类别编码</w:t>
            </w:r>
          </w:p>
        </w:tc>
      </w:tr>
      <w:tr w:rsidR="00DF58E5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950C38" w:rsidP="00950C38">
            <w:pPr>
              <w:jc w:val="left"/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94" w:type="dxa"/>
          </w:tcPr>
          <w:p w:rsidR="00950C38" w:rsidRPr="00A75D36" w:rsidRDefault="00B6362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应缴金额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TOTNUMBER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&lt;</w:t>
            </w:r>
            <w:r w:rsidRPr="00A75D36">
              <w:rPr>
                <w:rFonts w:ascii="宋体" w:hAnsi="宋体"/>
                <w:szCs w:val="21"/>
              </w:rPr>
              <w:t>totnumber</w:t>
            </w:r>
            <w:r w:rsidRPr="00A75D36"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Num(16</w:t>
            </w:r>
            <w:r w:rsidRPr="00A75D36">
              <w:rPr>
                <w:rFonts w:hint="eastAsia"/>
                <w:szCs w:val="21"/>
              </w:rPr>
              <w:t>,2</w:t>
            </w:r>
            <w:r w:rsidRPr="00A75D36"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  <w:tr w:rsidR="00950C38" w:rsidRPr="00DF58E5" w:rsidTr="00950C38">
        <w:trPr>
          <w:jc w:val="center"/>
        </w:trPr>
        <w:tc>
          <w:tcPr>
            <w:tcW w:w="734" w:type="dxa"/>
          </w:tcPr>
          <w:p w:rsidR="00950C38" w:rsidRPr="00A75D36" w:rsidRDefault="005E010B" w:rsidP="00950C3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94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hint="eastAsia"/>
                <w:szCs w:val="21"/>
              </w:rPr>
              <w:t>银行流水号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 w:hint="eastAsia"/>
                <w:szCs w:val="21"/>
              </w:rPr>
              <w:t>Y</w:t>
            </w:r>
            <w:r w:rsidRPr="00A75D36">
              <w:rPr>
                <w:rFonts w:ascii="宋体" w:hAnsi="宋体"/>
                <w:szCs w:val="21"/>
              </w:rPr>
              <w:t>HLSH</w:t>
            </w:r>
          </w:p>
        </w:tc>
        <w:tc>
          <w:tcPr>
            <w:tcW w:w="1701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&lt;yhlsh&gt;</w:t>
            </w:r>
          </w:p>
        </w:tc>
        <w:tc>
          <w:tcPr>
            <w:tcW w:w="850" w:type="dxa"/>
          </w:tcPr>
          <w:p w:rsidR="00950C38" w:rsidRPr="00A75D36" w:rsidRDefault="00950C38" w:rsidP="00950C38">
            <w:pPr>
              <w:rPr>
                <w:rFonts w:ascii="宋体" w:hAnsi="宋体"/>
                <w:szCs w:val="21"/>
              </w:rPr>
            </w:pPr>
            <w:r w:rsidRPr="00A75D36">
              <w:rPr>
                <w:rFonts w:ascii="宋体" w:hAnsi="宋体"/>
                <w:szCs w:val="21"/>
              </w:rPr>
              <w:t>{1</w:t>
            </w:r>
            <w:r w:rsidRPr="00A75D36">
              <w:rPr>
                <w:rFonts w:ascii="宋体" w:hAnsi="宋体" w:hint="eastAsia"/>
                <w:szCs w:val="21"/>
              </w:rPr>
              <w:t>，1</w:t>
            </w:r>
            <w:r w:rsidRPr="00A75D36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418" w:type="dxa"/>
          </w:tcPr>
          <w:p w:rsidR="00950C38" w:rsidRPr="00A75D36" w:rsidRDefault="00950C38" w:rsidP="00950C38">
            <w:pPr>
              <w:rPr>
                <w:szCs w:val="21"/>
              </w:rPr>
            </w:pPr>
            <w:r w:rsidRPr="00A75D36">
              <w:rPr>
                <w:szCs w:val="21"/>
              </w:rPr>
              <w:t>Max30Text</w:t>
            </w:r>
          </w:p>
        </w:tc>
        <w:tc>
          <w:tcPr>
            <w:tcW w:w="2259" w:type="dxa"/>
          </w:tcPr>
          <w:p w:rsidR="00950C38" w:rsidRPr="00A75D36" w:rsidRDefault="00950C38" w:rsidP="00950C38">
            <w:pPr>
              <w:rPr>
                <w:rFonts w:ascii="宋体" w:hAnsi="宋体"/>
              </w:rPr>
            </w:pPr>
          </w:p>
        </w:tc>
      </w:tr>
    </w:tbl>
    <w:p w:rsidR="009D2367" w:rsidRDefault="009D2367" w:rsidP="009D2367">
      <w:pPr>
        <w:spacing w:line="360" w:lineRule="auto"/>
        <w:rPr>
          <w:szCs w:val="21"/>
        </w:rPr>
      </w:pPr>
      <w:r>
        <w:rPr>
          <w:rFonts w:hint="eastAsia"/>
          <w:szCs w:val="21"/>
        </w:rPr>
        <w:t>返回</w:t>
      </w:r>
      <w:r>
        <w:rPr>
          <w:szCs w:val="21"/>
        </w:rPr>
        <w:t>报文业务体要素</w:t>
      </w:r>
      <w:r>
        <w:rPr>
          <w:rFonts w:hint="eastAsia"/>
          <w:szCs w:val="21"/>
        </w:rPr>
        <w:t>：</w:t>
      </w:r>
    </w:p>
    <w:p w:rsidR="00FD0363" w:rsidRDefault="009D2367">
      <w:pPr>
        <w:rPr>
          <w:rFonts w:ascii="宋体" w:hAnsi="宋体"/>
        </w:rPr>
      </w:pPr>
      <w:r>
        <w:rPr>
          <w:rFonts w:ascii="宋体" w:hAnsi="宋体" w:hint="eastAsia"/>
        </w:rPr>
        <w:t>无</w:t>
      </w:r>
    </w:p>
    <w:p w:rsidR="00F379D3" w:rsidRDefault="000F3FC9" w:rsidP="003A2FBA">
      <w:pPr>
        <w:pStyle w:val="30"/>
      </w:pPr>
      <w:bookmarkStart w:id="363" w:name="_Toc79831016"/>
      <w:r>
        <w:rPr>
          <w:rFonts w:hint="eastAsia"/>
        </w:rPr>
        <w:t>接口交易规则</w:t>
      </w:r>
      <w:bookmarkEnd w:id="363"/>
    </w:p>
    <w:p w:rsidR="00BE33D5" w:rsidRPr="00EC6F09" w:rsidRDefault="00BE33D5" w:rsidP="00BE33D5">
      <w:pPr>
        <w:pStyle w:val="20"/>
      </w:pPr>
      <w:bookmarkStart w:id="364" w:name="_Toc250983609"/>
      <w:bookmarkStart w:id="365" w:name="_Toc251166998"/>
      <w:bookmarkStart w:id="366" w:name="_Toc256796549"/>
      <w:bookmarkStart w:id="367" w:name="_Toc256800687"/>
      <w:bookmarkStart w:id="368" w:name="_Toc258420139"/>
      <w:bookmarkStart w:id="369" w:name="_Toc258503677"/>
      <w:bookmarkStart w:id="370" w:name="_Toc251103694"/>
      <w:bookmarkStart w:id="371" w:name="_Toc258501919"/>
      <w:bookmarkStart w:id="372" w:name="_Toc256800133"/>
      <w:bookmarkStart w:id="373" w:name="_Toc251101532"/>
      <w:bookmarkStart w:id="374" w:name="_Toc251229060"/>
      <w:bookmarkStart w:id="375" w:name="_Toc250989373"/>
      <w:bookmarkStart w:id="376" w:name="_Toc259091430"/>
      <w:bookmarkStart w:id="377" w:name="_Toc259111175"/>
      <w:bookmarkStart w:id="378" w:name="_Toc259091822"/>
      <w:bookmarkStart w:id="379" w:name="_Toc259091246"/>
      <w:bookmarkStart w:id="380" w:name="_Toc79831017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r>
        <w:rPr>
          <w:rFonts w:hint="eastAsia"/>
        </w:rPr>
        <w:t>日</w:t>
      </w:r>
      <w:proofErr w:type="gramStart"/>
      <w:r>
        <w:rPr>
          <w:rFonts w:hint="eastAsia"/>
        </w:rPr>
        <w:t>终交易</w:t>
      </w:r>
      <w:proofErr w:type="gramEnd"/>
      <w:r>
        <w:rPr>
          <w:rFonts w:hint="eastAsia"/>
        </w:rPr>
        <w:t>核对流水</w:t>
      </w:r>
      <w:r w:rsidR="008D2F98">
        <w:rPr>
          <w:rFonts w:hint="eastAsia"/>
        </w:rPr>
        <w:t>(</w:t>
      </w:r>
      <w:r w:rsidR="008D2F98">
        <w:t>312201)</w:t>
      </w:r>
      <w:bookmarkEnd w:id="380"/>
    </w:p>
    <w:p w:rsidR="00BE33D5" w:rsidRPr="00584C70" w:rsidRDefault="00BE33D5" w:rsidP="00BE33D5">
      <w:pPr>
        <w:pStyle w:val="30"/>
      </w:pPr>
      <w:bookmarkStart w:id="381" w:name="_Toc79831018"/>
      <w:r>
        <w:rPr>
          <w:rFonts w:hint="eastAsia"/>
        </w:rPr>
        <w:t>接口说明</w:t>
      </w:r>
      <w:bookmarkEnd w:id="381"/>
    </w:p>
    <w:p w:rsidR="00BE33D5" w:rsidRPr="00753A68" w:rsidRDefault="00BE33D5" w:rsidP="00BE33D5">
      <w:pPr>
        <w:spacing w:line="360" w:lineRule="auto"/>
        <w:ind w:firstLineChars="200" w:firstLine="420"/>
        <w:rPr>
          <w:rFonts w:ascii="宋体"/>
          <w:color w:val="000000"/>
        </w:rPr>
      </w:pPr>
      <w:r>
        <w:rPr>
          <w:rFonts w:ascii="宋体" w:hAnsi="宋体" w:hint="eastAsia"/>
          <w:color w:val="000000"/>
        </w:rPr>
        <w:t>缴费对帐的数据交换流程如下：</w:t>
      </w:r>
    </w:p>
    <w:p w:rsidR="00BE33D5" w:rsidRDefault="00BE33D5" w:rsidP="00BE33D5">
      <w:pPr>
        <w:tabs>
          <w:tab w:val="left" w:pos="1080"/>
        </w:tabs>
        <w:spacing w:line="360" w:lineRule="auto"/>
        <w:ind w:left="1" w:firstLineChars="175" w:firstLine="368"/>
        <w:rPr>
          <w:rFonts w:ascii="宋体" w:hAnsi="宋体"/>
        </w:rPr>
      </w:pPr>
      <w:r>
        <w:rPr>
          <w:rFonts w:ascii="宋体" w:hAnsi="宋体" w:hint="eastAsia"/>
          <w:color w:val="000000"/>
        </w:rPr>
        <w:t>1、</w:t>
      </w:r>
      <w:r>
        <w:rPr>
          <w:rFonts w:ascii="宋体" w:hAnsi="宋体" w:hint="eastAsia"/>
        </w:rPr>
        <w:t>每日银行汇总</w:t>
      </w:r>
      <w:r w:rsidR="00356A76">
        <w:rPr>
          <w:rFonts w:ascii="宋体" w:hAnsi="宋体" w:hint="eastAsia"/>
        </w:rPr>
        <w:t>失业保险</w:t>
      </w:r>
      <w:r>
        <w:rPr>
          <w:rFonts w:ascii="宋体" w:hAnsi="宋体" w:hint="eastAsia"/>
        </w:rPr>
        <w:t>代收代</w:t>
      </w:r>
      <w:proofErr w:type="gramStart"/>
      <w:r>
        <w:rPr>
          <w:rFonts w:ascii="宋体" w:hAnsi="宋体" w:hint="eastAsia"/>
        </w:rPr>
        <w:t>付业务</w:t>
      </w:r>
      <w:proofErr w:type="gramEnd"/>
      <w:r>
        <w:rPr>
          <w:rFonts w:ascii="宋体" w:hAnsi="宋体" w:hint="eastAsia"/>
        </w:rPr>
        <w:t>银行流水情况，采用文本文件格式，生成缴费对账文本文件，放在s</w:t>
      </w:r>
      <w:r>
        <w:rPr>
          <w:rFonts w:ascii="宋体" w:hAnsi="宋体"/>
        </w:rPr>
        <w:t>ftp</w:t>
      </w:r>
      <w:r w:rsidR="00904D65">
        <w:rPr>
          <w:rFonts w:ascii="宋体" w:hAnsi="宋体" w:hint="eastAsia"/>
        </w:rPr>
        <w:t>服务器</w:t>
      </w:r>
      <w:r>
        <w:rPr>
          <w:rFonts w:ascii="宋体" w:hAnsi="宋体" w:hint="eastAsia"/>
        </w:rPr>
        <w:t>约定位置。</w:t>
      </w:r>
    </w:p>
    <w:p w:rsidR="00BE33D5" w:rsidRDefault="00BE33D5" w:rsidP="00BE33D5">
      <w:pPr>
        <w:tabs>
          <w:tab w:val="left" w:pos="1080"/>
        </w:tabs>
        <w:spacing w:line="360" w:lineRule="auto"/>
        <w:ind w:left="1" w:firstLineChars="175" w:firstLine="368"/>
        <w:rPr>
          <w:rFonts w:ascii="宋体"/>
        </w:rPr>
      </w:pPr>
      <w:r>
        <w:rPr>
          <w:rFonts w:ascii="宋体" w:hAnsi="宋体" w:hint="eastAsia"/>
          <w:color w:val="000000"/>
        </w:rPr>
        <w:t>2、</w:t>
      </w:r>
      <w:r>
        <w:rPr>
          <w:rFonts w:ascii="宋体" w:hAnsi="宋体" w:hint="eastAsia"/>
        </w:rPr>
        <w:t>银行发起缴费对账连接请求，与省</w:t>
      </w:r>
      <w:r w:rsidR="00356A76">
        <w:rPr>
          <w:rFonts w:ascii="宋体" w:hAnsi="宋体" w:hint="eastAsia"/>
        </w:rPr>
        <w:t>失业保险</w:t>
      </w:r>
      <w:r>
        <w:rPr>
          <w:rFonts w:ascii="宋体" w:hAnsi="宋体" w:hint="eastAsia"/>
        </w:rPr>
        <w:t>建立连接。</w:t>
      </w:r>
    </w:p>
    <w:p w:rsidR="00BE33D5" w:rsidRDefault="00BE33D5" w:rsidP="00BE33D5">
      <w:pPr>
        <w:tabs>
          <w:tab w:val="left" w:pos="1080"/>
        </w:tabs>
        <w:spacing w:line="360" w:lineRule="auto"/>
        <w:ind w:left="1" w:firstLineChars="175" w:firstLine="368"/>
        <w:rPr>
          <w:rFonts w:ascii="宋体"/>
        </w:rPr>
      </w:pPr>
      <w:r>
        <w:rPr>
          <w:rFonts w:ascii="宋体" w:hAnsi="宋体" w:hint="eastAsia"/>
          <w:color w:val="000000"/>
        </w:rPr>
        <w:t>3、</w:t>
      </w:r>
      <w:r>
        <w:rPr>
          <w:rFonts w:ascii="宋体" w:hAnsi="宋体" w:hint="eastAsia"/>
        </w:rPr>
        <w:t>银行将缴费对账文件放在s</w:t>
      </w:r>
      <w:r>
        <w:rPr>
          <w:rFonts w:ascii="宋体" w:hAnsi="宋体"/>
        </w:rPr>
        <w:t>ftp</w:t>
      </w:r>
      <w:r>
        <w:rPr>
          <w:rFonts w:ascii="宋体" w:hAnsi="宋体" w:hint="eastAsia"/>
        </w:rPr>
        <w:t>指定位置后，向</w:t>
      </w:r>
      <w:r w:rsidR="00356A76">
        <w:rPr>
          <w:rFonts w:ascii="宋体" w:hAnsi="宋体"/>
        </w:rPr>
        <w:t>失业保险</w:t>
      </w:r>
      <w:r w:rsidR="00A445C7">
        <w:rPr>
          <w:rFonts w:ascii="宋体" w:hAnsi="宋体"/>
        </w:rPr>
        <w:t>系统</w:t>
      </w:r>
      <w:r>
        <w:rPr>
          <w:rFonts w:ascii="宋体" w:hAnsi="宋体" w:hint="eastAsia"/>
        </w:rPr>
        <w:t>发送缴费对账通知报文，通知</w:t>
      </w:r>
      <w:r w:rsidR="00356A76">
        <w:rPr>
          <w:rFonts w:ascii="宋体" w:hAnsi="宋体"/>
        </w:rPr>
        <w:t>失业保险</w:t>
      </w:r>
      <w:r w:rsidR="00A445C7">
        <w:rPr>
          <w:rFonts w:ascii="宋体" w:hAnsi="宋体"/>
        </w:rPr>
        <w:t>系统</w:t>
      </w:r>
      <w:r>
        <w:rPr>
          <w:rFonts w:ascii="宋体" w:hAnsi="宋体" w:hint="eastAsia"/>
        </w:rPr>
        <w:t>来取缴费对账文件。其中报文流水号用来区分相同日期相同批次重复发送报文的情况。</w:t>
      </w:r>
    </w:p>
    <w:p w:rsidR="002476D8" w:rsidRDefault="00BE33D5" w:rsidP="002476D8">
      <w:pPr>
        <w:tabs>
          <w:tab w:val="left" w:pos="1080"/>
        </w:tabs>
        <w:spacing w:line="360" w:lineRule="auto"/>
        <w:ind w:left="1" w:firstLineChars="175" w:firstLine="368"/>
        <w:rPr>
          <w:rFonts w:ascii="宋体"/>
        </w:rPr>
      </w:pPr>
      <w:r>
        <w:rPr>
          <w:rFonts w:ascii="宋体" w:hAnsi="宋体" w:hint="eastAsia"/>
          <w:color w:val="000000"/>
        </w:rPr>
        <w:lastRenderedPageBreak/>
        <w:t>4、</w:t>
      </w:r>
      <w:r w:rsidR="00356A76">
        <w:rPr>
          <w:rFonts w:ascii="宋体" w:hAnsi="宋体"/>
        </w:rPr>
        <w:t>失业保险</w:t>
      </w:r>
      <w:r w:rsidR="00A445C7">
        <w:rPr>
          <w:rFonts w:ascii="宋体" w:hAnsi="宋体"/>
        </w:rPr>
        <w:t>系统</w:t>
      </w:r>
      <w:r>
        <w:rPr>
          <w:rFonts w:ascii="宋体" w:hAnsi="宋体" w:hint="eastAsia"/>
        </w:rPr>
        <w:t>收到缴费对账文件通知报文后，经过校验，自动向银行发送缴费对账响应报文，表明已经收到缴费对账文件。</w:t>
      </w:r>
    </w:p>
    <w:p w:rsidR="00BE33D5" w:rsidRDefault="002476D8" w:rsidP="002476D8">
      <w:pPr>
        <w:tabs>
          <w:tab w:val="left" w:pos="1080"/>
        </w:tabs>
        <w:spacing w:line="360" w:lineRule="auto"/>
        <w:ind w:left="1" w:firstLineChars="175" w:firstLine="368"/>
        <w:rPr>
          <w:rFonts w:ascii="宋体" w:hAnsi="宋体"/>
        </w:rPr>
      </w:pPr>
      <w:r>
        <w:rPr>
          <w:rFonts w:ascii="宋体" w:hAnsi="宋体" w:hint="eastAsia"/>
          <w:color w:val="000000"/>
        </w:rPr>
        <w:t>5、</w:t>
      </w:r>
      <w:r w:rsidR="00356A76">
        <w:rPr>
          <w:rFonts w:ascii="宋体" w:hAnsi="宋体"/>
        </w:rPr>
        <w:t>失业保险</w:t>
      </w:r>
      <w:r w:rsidR="00A445C7">
        <w:rPr>
          <w:rFonts w:ascii="宋体" w:hAnsi="宋体"/>
        </w:rPr>
        <w:t>系统</w:t>
      </w:r>
      <w:r w:rsidR="00BE33D5">
        <w:rPr>
          <w:rFonts w:ascii="宋体" w:hAnsi="宋体" w:hint="eastAsia"/>
        </w:rPr>
        <w:t>读取对账文件，由经办人员使用业务系统办理对帐。</w:t>
      </w:r>
    </w:p>
    <w:p w:rsidR="00BE33D5" w:rsidRPr="00E569EA" w:rsidRDefault="00BE33D5" w:rsidP="00E569EA">
      <w:pPr>
        <w:pStyle w:val="30"/>
      </w:pPr>
      <w:bookmarkStart w:id="382" w:name="_Toc79831019"/>
      <w:r>
        <w:rPr>
          <w:rFonts w:hint="eastAsia"/>
        </w:rPr>
        <w:t>详细接口描述</w:t>
      </w:r>
      <w:bookmarkEnd w:id="382"/>
    </w:p>
    <w:p w:rsidR="00BE33D5" w:rsidRDefault="00BE33D5" w:rsidP="000204D3">
      <w:pPr>
        <w:tabs>
          <w:tab w:val="left" w:pos="1080"/>
        </w:tabs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只能发送未发送的数据</w:t>
      </w:r>
    </w:p>
    <w:p w:rsidR="00BE33D5" w:rsidRDefault="00BE33D5" w:rsidP="00BE33D5">
      <w:pPr>
        <w:spacing w:line="360" w:lineRule="auto"/>
        <w:rPr>
          <w:szCs w:val="21"/>
        </w:rPr>
      </w:pPr>
      <w:r>
        <w:rPr>
          <w:szCs w:val="21"/>
        </w:rPr>
        <w:t>请求报文业务体要素</w:t>
      </w:r>
      <w:r>
        <w:rPr>
          <w:rFonts w:hint="eastAsia"/>
          <w:szCs w:val="21"/>
        </w:rPr>
        <w:t>：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"/>
        <w:gridCol w:w="1560"/>
        <w:gridCol w:w="1418"/>
        <w:gridCol w:w="1842"/>
        <w:gridCol w:w="851"/>
        <w:gridCol w:w="1276"/>
        <w:gridCol w:w="2259"/>
      </w:tblGrid>
      <w:tr w:rsidR="00BE33D5" w:rsidTr="001E1E4B">
        <w:trPr>
          <w:jc w:val="center"/>
        </w:trPr>
        <w:tc>
          <w:tcPr>
            <w:tcW w:w="332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560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1418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英文代码</w:t>
            </w:r>
          </w:p>
        </w:tc>
        <w:tc>
          <w:tcPr>
            <w:tcW w:w="1842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XMLTag</w:t>
            </w:r>
          </w:p>
        </w:tc>
        <w:tc>
          <w:tcPr>
            <w:tcW w:w="851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276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259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BE33D5" w:rsidTr="001E1E4B">
        <w:trPr>
          <w:jc w:val="center"/>
        </w:trPr>
        <w:tc>
          <w:tcPr>
            <w:tcW w:w="33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60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文件名</w:t>
            </w:r>
          </w:p>
        </w:tc>
        <w:tc>
          <w:tcPr>
            <w:tcW w:w="1418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FILENAME</w:t>
            </w:r>
          </w:p>
        </w:tc>
        <w:tc>
          <w:tcPr>
            <w:tcW w:w="184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filename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BE33D5" w:rsidRDefault="00BE33D5" w:rsidP="001E1E4B">
            <w:pPr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Max100Text</w:t>
            </w:r>
          </w:p>
        </w:tc>
        <w:tc>
          <w:tcPr>
            <w:tcW w:w="2259" w:type="dxa"/>
          </w:tcPr>
          <w:p w:rsidR="00BE33D5" w:rsidRDefault="00BE33D5" w:rsidP="001E1E4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</w:rPr>
              <w:t>报盘文件名称(含后缀名)</w:t>
            </w:r>
          </w:p>
        </w:tc>
      </w:tr>
      <w:tr w:rsidR="00BE33D5" w:rsidTr="001E1E4B">
        <w:trPr>
          <w:jc w:val="center"/>
        </w:trPr>
        <w:tc>
          <w:tcPr>
            <w:tcW w:w="33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560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记录条数</w:t>
            </w:r>
          </w:p>
        </w:tc>
        <w:tc>
          <w:tcPr>
            <w:tcW w:w="1418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84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fnumber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Num6</w:t>
            </w:r>
          </w:p>
        </w:tc>
        <w:tc>
          <w:tcPr>
            <w:tcW w:w="2259" w:type="dxa"/>
          </w:tcPr>
          <w:p w:rsidR="00BE33D5" w:rsidRDefault="00BE33D5" w:rsidP="001E1E4B">
            <w:pPr>
              <w:rPr>
                <w:rFonts w:ascii="宋体" w:hAnsi="宋体"/>
              </w:rPr>
            </w:pPr>
          </w:p>
        </w:tc>
      </w:tr>
      <w:tr w:rsidR="00BE33D5" w:rsidTr="001E1E4B">
        <w:trPr>
          <w:jc w:val="center"/>
        </w:trPr>
        <w:tc>
          <w:tcPr>
            <w:tcW w:w="33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560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总金额</w:t>
            </w:r>
          </w:p>
        </w:tc>
        <w:tc>
          <w:tcPr>
            <w:tcW w:w="1418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TOTNUMBER</w:t>
            </w:r>
          </w:p>
        </w:tc>
        <w:tc>
          <w:tcPr>
            <w:tcW w:w="184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totnumber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Num(16</w:t>
            </w:r>
            <w:r>
              <w:rPr>
                <w:rFonts w:hint="eastAsia"/>
                <w:szCs w:val="21"/>
              </w:rPr>
              <w:t>,2</w:t>
            </w:r>
            <w:r>
              <w:rPr>
                <w:szCs w:val="21"/>
              </w:rPr>
              <w:t>)</w:t>
            </w:r>
          </w:p>
        </w:tc>
        <w:tc>
          <w:tcPr>
            <w:tcW w:w="2259" w:type="dxa"/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1E1E4B">
        <w:trPr>
          <w:jc w:val="center"/>
        </w:trPr>
        <w:tc>
          <w:tcPr>
            <w:tcW w:w="33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560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经办人</w:t>
            </w:r>
          </w:p>
        </w:tc>
        <w:tc>
          <w:tcPr>
            <w:tcW w:w="1418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</w:t>
            </w:r>
            <w:r>
              <w:rPr>
                <w:rFonts w:ascii="宋体" w:hAnsi="宋体"/>
                <w:szCs w:val="21"/>
              </w:rPr>
              <w:t>NUMBER</w:t>
            </w:r>
          </w:p>
        </w:tc>
        <w:tc>
          <w:tcPr>
            <w:tcW w:w="1842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&lt;</w:t>
            </w:r>
            <w:r>
              <w:rPr>
                <w:rFonts w:ascii="宋体" w:hAnsi="宋体"/>
                <w:szCs w:val="21"/>
              </w:rPr>
              <w:t>jbr</w:t>
            </w:r>
            <w:r>
              <w:rPr>
                <w:rFonts w:ascii="宋体" w:hAnsi="宋体" w:hint="eastAsia"/>
                <w:szCs w:val="21"/>
              </w:rPr>
              <w:t>&gt;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276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Max50Text</w:t>
            </w:r>
          </w:p>
        </w:tc>
        <w:tc>
          <w:tcPr>
            <w:tcW w:w="2259" w:type="dxa"/>
          </w:tcPr>
          <w:p w:rsidR="00BE33D5" w:rsidRDefault="00BE33D5" w:rsidP="001E1E4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请求方经办人</w:t>
            </w:r>
          </w:p>
        </w:tc>
      </w:tr>
    </w:tbl>
    <w:p w:rsidR="00BE33D5" w:rsidRDefault="00BE33D5" w:rsidP="00BE33D5">
      <w:pPr>
        <w:spacing w:line="360" w:lineRule="auto"/>
        <w:rPr>
          <w:szCs w:val="21"/>
        </w:rPr>
      </w:pPr>
      <w:r>
        <w:rPr>
          <w:szCs w:val="21"/>
        </w:rPr>
        <w:t>应答报文业务体要素</w:t>
      </w:r>
      <w:r>
        <w:rPr>
          <w:rFonts w:hint="eastAsia"/>
          <w:szCs w:val="21"/>
        </w:rPr>
        <w:t>：</w:t>
      </w:r>
    </w:p>
    <w:p w:rsidR="00BE33D5" w:rsidRPr="000204D3" w:rsidRDefault="00BE33D5" w:rsidP="000204D3">
      <w:pPr>
        <w:spacing w:line="360" w:lineRule="auto"/>
        <w:rPr>
          <w:szCs w:val="21"/>
        </w:rPr>
      </w:pPr>
      <w:r>
        <w:rPr>
          <w:rFonts w:hint="eastAsia"/>
          <w:szCs w:val="21"/>
        </w:rPr>
        <w:t>无</w:t>
      </w:r>
    </w:p>
    <w:p w:rsidR="00BE33D5" w:rsidRDefault="00BE33D5" w:rsidP="00BE33D5">
      <w:pPr>
        <w:spacing w:line="360" w:lineRule="auto"/>
        <w:rPr>
          <w:szCs w:val="21"/>
        </w:rPr>
      </w:pPr>
      <w:r>
        <w:rPr>
          <w:rFonts w:hint="eastAsia"/>
          <w:szCs w:val="21"/>
        </w:rPr>
        <w:t>实体文件：</w:t>
      </w:r>
    </w:p>
    <w:p w:rsidR="00BE33D5" w:rsidRDefault="00BE33D5" w:rsidP="00BE33D5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文件类型：TXT文本文件</w:t>
      </w:r>
      <w:r>
        <w:rPr>
          <w:rFonts w:ascii="宋体" w:hAnsi="宋体" w:hint="eastAsia"/>
          <w:szCs w:val="21"/>
        </w:rPr>
        <w:t>（gz格式压缩）</w:t>
      </w:r>
    </w:p>
    <w:p w:rsidR="00BE33D5" w:rsidRDefault="00BE33D5" w:rsidP="00BE33D5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文件名格式：</w:t>
      </w:r>
    </w:p>
    <w:p w:rsidR="00BE33D5" w:rsidRDefault="00BE33D5" w:rsidP="00BE33D5">
      <w:pPr>
        <w:spacing w:line="360" w:lineRule="auto"/>
        <w:ind w:rightChars="-51" w:right="-107"/>
        <w:rPr>
          <w:rFonts w:ascii="宋体" w:hAnsi="宋体"/>
        </w:rPr>
      </w:pPr>
      <w:r>
        <w:rPr>
          <w:rFonts w:hint="eastAsia"/>
        </w:rPr>
        <w:t>LNCB+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银行代码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交易代码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_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ascii="宋体" w:hAnsi="宋体" w:hint="eastAsia"/>
        </w:rPr>
        <w:t>经办区划代码 +“_”</w:t>
      </w:r>
      <w:r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</w:rPr>
        <w:t>类别+“_”</w:t>
      </w:r>
      <w:r>
        <w:rPr>
          <w:rFonts w:ascii="宋体" w:hAnsi="宋体" w:hint="eastAsia"/>
          <w:sz w:val="24"/>
        </w:rPr>
        <w:t>+</w:t>
      </w:r>
      <w:r w:rsidR="00287D50">
        <w:rPr>
          <w:rFonts w:hint="eastAsia"/>
          <w:szCs w:val="21"/>
        </w:rPr>
        <w:t>数据生成时间</w:t>
      </w:r>
      <w:r w:rsidR="00287D50">
        <w:rPr>
          <w:rFonts w:ascii="宋体" w:hAnsi="宋体" w:hint="eastAsia"/>
        </w:rPr>
        <w:t>（YYYYMMDD）+6位序列</w:t>
      </w:r>
      <w:r>
        <w:rPr>
          <w:rFonts w:ascii="宋体" w:hAnsi="宋体" w:hint="eastAsia"/>
        </w:rPr>
        <w:t>.txt</w:t>
      </w:r>
      <w:r>
        <w:rPr>
          <w:rFonts w:ascii="宋体" w:hAnsi="宋体" w:hint="eastAsia"/>
          <w:szCs w:val="21"/>
        </w:rPr>
        <w:t>.gz</w:t>
      </w:r>
    </w:p>
    <w:p w:rsidR="00BE33D5" w:rsidRDefault="00BE33D5" w:rsidP="00BE33D5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/>
        </w:rPr>
        <w:t>说明</w:t>
      </w:r>
      <w:r>
        <w:rPr>
          <w:rFonts w:ascii="宋体" w:hAnsi="宋体" w:hint="eastAsia"/>
        </w:rPr>
        <w:t>：</w:t>
      </w:r>
    </w:p>
    <w:p w:rsidR="00BE33D5" w:rsidRDefault="00BE33D5" w:rsidP="00BE33D5">
      <w:pPr>
        <w:spacing w:line="360" w:lineRule="auto"/>
        <w:ind w:rightChars="-51" w:right="-107"/>
        <w:rPr>
          <w:rFonts w:ascii="宋体" w:hAnsi="宋体"/>
        </w:rPr>
      </w:pPr>
      <w:r>
        <w:rPr>
          <w:rFonts w:ascii="宋体" w:hAnsi="宋体" w:hint="eastAsia"/>
        </w:rPr>
        <w:t>文件格式：数据项之间以‘^’分隔，文件中的每个字段均不能省略，空字段或位数不足的字段不需补足位数。每条数据以换行结束。</w:t>
      </w:r>
    </w:p>
    <w:p w:rsidR="00BE33D5" w:rsidRDefault="00BE33D5" w:rsidP="00BE33D5">
      <w:pPr>
        <w:spacing w:line="360" w:lineRule="auto"/>
        <w:ind w:rightChars="-51" w:right="-107"/>
        <w:rPr>
          <w:rFonts w:ascii="宋体" w:hAnsi="宋体"/>
          <w:szCs w:val="21"/>
        </w:rPr>
      </w:pPr>
      <w:r>
        <w:rPr>
          <w:rFonts w:ascii="宋体" w:hAnsi="宋体" w:hint="eastAsia"/>
        </w:rPr>
        <w:t>举例：</w:t>
      </w:r>
      <w:r w:rsidR="00356A76">
        <w:rPr>
          <w:szCs w:val="21"/>
        </w:rPr>
        <w:t>失业保险</w:t>
      </w:r>
      <w:r w:rsidRPr="009A77BD">
        <w:rPr>
          <w:szCs w:val="21"/>
        </w:rPr>
        <w:t>经办机构代码</w:t>
      </w:r>
      <w:r>
        <w:rPr>
          <w:rFonts w:ascii="宋体" w:hAnsi="宋体"/>
        </w:rPr>
        <w:t>^</w:t>
      </w:r>
      <w:r w:rsidRPr="009A77BD">
        <w:rPr>
          <w:szCs w:val="21"/>
        </w:rPr>
        <w:t>银行入账日期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银行入账时间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银行流水号</w:t>
      </w:r>
      <w:r>
        <w:rPr>
          <w:rFonts w:ascii="宋体" w:hAnsi="宋体"/>
        </w:rPr>
        <w:t>^</w:t>
      </w:r>
      <w:r w:rsidR="00356A76">
        <w:rPr>
          <w:szCs w:val="21"/>
        </w:rPr>
        <w:t>失业保险</w:t>
      </w:r>
      <w:r w:rsidRPr="009A77BD">
        <w:rPr>
          <w:szCs w:val="21"/>
        </w:rPr>
        <w:t>流水号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结算业务类型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付款账号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付款户名</w:t>
      </w:r>
      <w:r>
        <w:rPr>
          <w:rFonts w:ascii="宋体" w:hAnsi="宋体" w:hint="eastAsia"/>
        </w:rPr>
        <w:t>^</w:t>
      </w:r>
      <w:r>
        <w:rPr>
          <w:rFonts w:hint="eastAsia"/>
          <w:szCs w:val="21"/>
        </w:rPr>
        <w:t>付</w:t>
      </w:r>
      <w:r w:rsidRPr="009A77BD">
        <w:rPr>
          <w:szCs w:val="21"/>
        </w:rPr>
        <w:t>款行号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收款账号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收款户名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收款行号</w:t>
      </w:r>
      <w:r>
        <w:rPr>
          <w:rFonts w:ascii="宋体" w:hAnsi="宋体" w:hint="eastAsia"/>
        </w:rPr>
        <w:t>^</w:t>
      </w:r>
      <w:r w:rsidRPr="009A77BD">
        <w:rPr>
          <w:szCs w:val="21"/>
          <w:highlight w:val="white"/>
        </w:rPr>
        <w:t>交易金额</w:t>
      </w:r>
      <w:r>
        <w:rPr>
          <w:rFonts w:ascii="宋体" w:hAnsi="宋体" w:hint="eastAsia"/>
        </w:rPr>
        <w:t>^</w:t>
      </w:r>
      <w:r>
        <w:rPr>
          <w:rFonts w:ascii="宋体" w:hAnsi="宋体" w:hint="eastAsia"/>
          <w:szCs w:val="21"/>
        </w:rPr>
        <w:t>摘要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备用字段</w:t>
      </w:r>
      <w:r w:rsidRPr="009A77BD">
        <w:rPr>
          <w:szCs w:val="21"/>
        </w:rPr>
        <w:t>1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备用字段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备用字段</w:t>
      </w:r>
      <w:r>
        <w:rPr>
          <w:rFonts w:hint="eastAsia"/>
          <w:szCs w:val="21"/>
        </w:rPr>
        <w:t>3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备用字段</w:t>
      </w:r>
      <w:r>
        <w:rPr>
          <w:rFonts w:hint="eastAsia"/>
          <w:szCs w:val="21"/>
        </w:rPr>
        <w:t>4</w:t>
      </w:r>
      <w:r>
        <w:rPr>
          <w:rFonts w:ascii="宋体" w:hAnsi="宋体" w:hint="eastAsia"/>
        </w:rPr>
        <w:t>^</w:t>
      </w:r>
      <w:r w:rsidRPr="009A77BD">
        <w:rPr>
          <w:szCs w:val="21"/>
        </w:rPr>
        <w:t>备用字段</w:t>
      </w:r>
      <w:r>
        <w:rPr>
          <w:rFonts w:hint="eastAsia"/>
          <w:szCs w:val="21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34"/>
        <w:gridCol w:w="851"/>
        <w:gridCol w:w="1559"/>
        <w:gridCol w:w="2551"/>
      </w:tblGrid>
      <w:tr w:rsidR="00BE33D5" w:rsidTr="002244D3">
        <w:trPr>
          <w:jc w:val="center"/>
        </w:trPr>
        <w:tc>
          <w:tcPr>
            <w:tcW w:w="675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索引</w:t>
            </w:r>
          </w:p>
        </w:tc>
        <w:tc>
          <w:tcPr>
            <w:tcW w:w="1634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要素名称</w:t>
            </w:r>
          </w:p>
        </w:tc>
        <w:tc>
          <w:tcPr>
            <w:tcW w:w="851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重复</w:t>
            </w:r>
          </w:p>
        </w:tc>
        <w:tc>
          <w:tcPr>
            <w:tcW w:w="1559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元素类型</w:t>
            </w:r>
          </w:p>
        </w:tc>
        <w:tc>
          <w:tcPr>
            <w:tcW w:w="2551" w:type="dxa"/>
            <w:shd w:val="clear" w:color="auto" w:fill="BFBFBF"/>
          </w:tcPr>
          <w:p w:rsidR="00BE33D5" w:rsidRDefault="00BE33D5" w:rsidP="001E1E4B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BE33D5" w:rsidTr="002244D3">
        <w:trPr>
          <w:jc w:val="center"/>
        </w:trPr>
        <w:tc>
          <w:tcPr>
            <w:tcW w:w="675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34" w:type="dxa"/>
          </w:tcPr>
          <w:p w:rsidR="00BE33D5" w:rsidRDefault="00AF5FA2" w:rsidP="001E1E4B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经办区划代码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Max3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AAA027</w:t>
            </w:r>
          </w:p>
        </w:tc>
      </w:tr>
      <w:tr w:rsidR="00BE33D5" w:rsidTr="002244D3">
        <w:trPr>
          <w:jc w:val="center"/>
        </w:trPr>
        <w:tc>
          <w:tcPr>
            <w:tcW w:w="675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34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银行入账日期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Num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551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rFonts w:ascii="宋体" w:hAnsi="宋体" w:hint="eastAsia"/>
              </w:rPr>
              <w:t>（</w:t>
            </w:r>
            <w:r w:rsidR="008F1ADB">
              <w:rPr>
                <w:rFonts w:ascii="宋体" w:hAnsi="宋体" w:hint="eastAsia"/>
              </w:rPr>
              <w:t>YYYYMMDD</w:t>
            </w:r>
            <w:r>
              <w:rPr>
                <w:rFonts w:ascii="宋体" w:hAnsi="宋体" w:hint="eastAsia"/>
              </w:rPr>
              <w:t>）</w:t>
            </w:r>
          </w:p>
        </w:tc>
      </w:tr>
      <w:tr w:rsidR="00BE33D5" w:rsidTr="002244D3">
        <w:trPr>
          <w:jc w:val="center"/>
        </w:trPr>
        <w:tc>
          <w:tcPr>
            <w:tcW w:w="675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34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银行入账时间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Num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551" w:type="dxa"/>
          </w:tcPr>
          <w:p w:rsidR="00BE33D5" w:rsidRDefault="00BE33D5" w:rsidP="008F1ADB">
            <w:pPr>
              <w:rPr>
                <w:szCs w:val="21"/>
              </w:rPr>
            </w:pPr>
            <w:r>
              <w:rPr>
                <w:rFonts w:ascii="宋体" w:hAnsi="宋体" w:hint="eastAsia"/>
              </w:rPr>
              <w:t>（HH24MISS）</w:t>
            </w:r>
          </w:p>
        </w:tc>
      </w:tr>
      <w:tr w:rsidR="00BE33D5" w:rsidTr="002244D3">
        <w:trPr>
          <w:jc w:val="center"/>
        </w:trPr>
        <w:tc>
          <w:tcPr>
            <w:tcW w:w="675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34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银行流水</w:t>
            </w:r>
            <w:r w:rsidRPr="008F1234">
              <w:rPr>
                <w:rFonts w:hint="eastAsia"/>
                <w:szCs w:val="21"/>
              </w:rPr>
              <w:t>号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Max3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34" w:type="dxa"/>
          </w:tcPr>
          <w:p w:rsidR="00BE33D5" w:rsidRDefault="00356A76" w:rsidP="001E1E4B"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失业保险</w:t>
            </w:r>
            <w:r w:rsidR="00BE33D5" w:rsidRPr="009A77BD">
              <w:rPr>
                <w:szCs w:val="21"/>
              </w:rPr>
              <w:t>流水号</w:t>
            </w:r>
          </w:p>
        </w:tc>
        <w:tc>
          <w:tcPr>
            <w:tcW w:w="851" w:type="dxa"/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Max3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结算</w:t>
            </w:r>
            <w:r w:rsidR="00EE1B31">
              <w:rPr>
                <w:rFonts w:hint="eastAsia"/>
              </w:rPr>
              <w:t>交易代码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单笔缴费到账填写</w:t>
            </w:r>
            <w:r>
              <w:rPr>
                <w:rFonts w:hint="eastAsia"/>
                <w:szCs w:val="21"/>
              </w:rPr>
              <w:t>622202</w:t>
            </w: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付款账号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付款户名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付</w:t>
            </w:r>
            <w:r w:rsidRPr="009A77BD">
              <w:rPr>
                <w:szCs w:val="21"/>
              </w:rPr>
              <w:t>款行号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收款账号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8E491F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 w:rsidR="00BE33D5">
              <w:rPr>
                <w:rFonts w:ascii="宋体" w:hAnsi="宋体" w:hint="eastAsia"/>
                <w:szCs w:val="21"/>
              </w:rPr>
              <w:t>，1</w:t>
            </w:r>
            <w:r w:rsidR="00BE33D5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Max32Text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2244D3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收款户名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AAA027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收款行号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8E491F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 w:rsidR="00BE33D5">
              <w:rPr>
                <w:rFonts w:ascii="宋体" w:hAnsi="宋体" w:hint="eastAsia"/>
                <w:szCs w:val="21"/>
              </w:rPr>
              <w:t>，1</w:t>
            </w:r>
            <w:r w:rsidR="00BE33D5"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BankwdCode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  <w:highlight w:val="white"/>
              </w:rPr>
              <w:t>交易金额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{1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szCs w:val="21"/>
              </w:rPr>
            </w:pPr>
            <w:r>
              <w:rPr>
                <w:szCs w:val="21"/>
              </w:rPr>
              <w:t>Num(16,</w:t>
            </w:r>
            <w:r w:rsidR="00BE33D5">
              <w:rPr>
                <w:szCs w:val="21"/>
              </w:rPr>
              <w:t>2</w:t>
            </w:r>
            <w:r>
              <w:rPr>
                <w:szCs w:val="21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应缴金额合计</w:t>
            </w: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Pr="009A77BD" w:rsidRDefault="00BE33D5" w:rsidP="001E1E4B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摘要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Max100Text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Pr="00F72018" w:rsidRDefault="00F72018" w:rsidP="001E1E4B">
            <w:pPr>
              <w:rPr>
                <w:rFonts w:ascii="宋体" w:hAnsi="宋体"/>
                <w:szCs w:val="21"/>
                <w:highlight w:val="yellow"/>
              </w:rPr>
            </w:pPr>
            <w:r w:rsidRPr="00F72018">
              <w:rPr>
                <w:rFonts w:ascii="宋体" w:hAnsi="宋体" w:hint="eastAsia"/>
                <w:szCs w:val="21"/>
                <w:highlight w:val="yellow"/>
              </w:rPr>
              <w:t>个人编号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Pr="00F72018" w:rsidRDefault="00F72018" w:rsidP="001E1E4B">
            <w:pPr>
              <w:rPr>
                <w:rFonts w:ascii="宋体" w:hAnsi="宋体"/>
                <w:szCs w:val="21"/>
                <w:highlight w:val="yellow"/>
              </w:rPr>
            </w:pPr>
            <w:r w:rsidRPr="00F72018">
              <w:rPr>
                <w:rFonts w:hint="eastAsia"/>
                <w:szCs w:val="21"/>
                <w:highlight w:val="yellow"/>
              </w:rPr>
              <w:t>证件号码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2244D3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Pr="00F72018" w:rsidRDefault="00F72018" w:rsidP="001E1E4B">
            <w:pPr>
              <w:rPr>
                <w:rFonts w:ascii="宋体" w:hAnsi="宋体"/>
                <w:szCs w:val="21"/>
                <w:highlight w:val="yellow"/>
              </w:rPr>
            </w:pPr>
            <w:r w:rsidRPr="00F72018">
              <w:rPr>
                <w:rFonts w:hint="eastAsia"/>
                <w:szCs w:val="21"/>
                <w:highlight w:val="yellow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Pr="00F72018" w:rsidRDefault="00B10F14" w:rsidP="001E1E4B">
            <w:pPr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  <w:highlight w:val="yellow"/>
              </w:rPr>
              <w:t>证件类型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  <w:tr w:rsidR="00BE33D5" w:rsidTr="002244D3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2244D3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 w:rsidRPr="009A77BD">
              <w:rPr>
                <w:szCs w:val="21"/>
              </w:rPr>
              <w:t>备用字段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{0</w:t>
            </w:r>
            <w:r>
              <w:rPr>
                <w:rFonts w:ascii="宋体" w:hAnsi="宋体" w:hint="eastAsia"/>
                <w:szCs w:val="21"/>
              </w:rPr>
              <w:t>，1</w:t>
            </w:r>
            <w:r>
              <w:rPr>
                <w:rFonts w:ascii="宋体" w:hAnsi="宋体"/>
                <w:szCs w:val="21"/>
              </w:rPr>
              <w:t>}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szCs w:val="21"/>
              </w:rPr>
            </w:pPr>
            <w:r>
              <w:rPr>
                <w:szCs w:val="21"/>
              </w:rPr>
              <w:t>Max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Text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D5" w:rsidRDefault="00BE33D5" w:rsidP="001E1E4B">
            <w:pPr>
              <w:rPr>
                <w:rFonts w:ascii="宋体" w:hAnsi="宋体"/>
                <w:szCs w:val="21"/>
              </w:rPr>
            </w:pPr>
          </w:p>
        </w:tc>
      </w:tr>
    </w:tbl>
    <w:p w:rsidR="00492517" w:rsidRDefault="00492517" w:rsidP="00492517">
      <w:pPr>
        <w:pStyle w:val="30"/>
      </w:pPr>
      <w:bookmarkStart w:id="383" w:name="_Toc79831020"/>
      <w:r>
        <w:rPr>
          <w:rFonts w:hint="eastAsia"/>
        </w:rPr>
        <w:t>接口交易规则</w:t>
      </w:r>
      <w:bookmarkEnd w:id="383"/>
    </w:p>
    <w:p w:rsidR="00492517" w:rsidRDefault="00492517" w:rsidP="00492517">
      <w:pPr>
        <w:spacing w:line="360" w:lineRule="auto"/>
        <w:ind w:left="360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说明：</w:t>
      </w:r>
    </w:p>
    <w:p w:rsidR="00492517" w:rsidRDefault="00492517" w:rsidP="00492517">
      <w:pPr>
        <w:numPr>
          <w:ilvl w:val="0"/>
          <w:numId w:val="8"/>
        </w:numPr>
        <w:spacing w:line="360" w:lineRule="auto"/>
        <w:rPr>
          <w:rFonts w:ascii="宋体" w:hAnsi="宋体"/>
          <w:szCs w:val="21"/>
        </w:rPr>
      </w:pPr>
      <w:r>
        <w:rPr>
          <w:rFonts w:ascii="宋体" w:hint="eastAsia"/>
          <w:szCs w:val="21"/>
        </w:rPr>
        <w:t>如果发生银行收费数据与</w:t>
      </w:r>
      <w:r w:rsidR="00356A76">
        <w:rPr>
          <w:rFonts w:ascii="宋体" w:hint="eastAsia"/>
          <w:szCs w:val="21"/>
        </w:rPr>
        <w:t>失业保险</w:t>
      </w:r>
      <w:r>
        <w:rPr>
          <w:rFonts w:ascii="宋体" w:hint="eastAsia"/>
          <w:szCs w:val="21"/>
        </w:rPr>
        <w:t>收费数据不符，协议规定</w:t>
      </w:r>
      <w:r>
        <w:rPr>
          <w:rFonts w:ascii="宋体" w:hAnsi="宋体" w:hint="eastAsia"/>
          <w:szCs w:val="21"/>
        </w:rPr>
        <w:t>由</w:t>
      </w:r>
      <w:r w:rsidR="00356A76">
        <w:rPr>
          <w:rFonts w:ascii="宋体" w:hAnsi="宋体" w:hint="eastAsia"/>
          <w:szCs w:val="21"/>
        </w:rPr>
        <w:t>失业保险</w:t>
      </w:r>
      <w:r>
        <w:rPr>
          <w:rFonts w:ascii="宋体" w:hAnsi="宋体" w:hint="eastAsia"/>
          <w:szCs w:val="21"/>
        </w:rPr>
        <w:t>方进行平账处理；</w:t>
      </w:r>
    </w:p>
    <w:p w:rsidR="00492517" w:rsidRDefault="000204D3" w:rsidP="00492517">
      <w:pPr>
        <w:numPr>
          <w:ilvl w:val="0"/>
          <w:numId w:val="8"/>
        </w:numPr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>每天的对账文件</w:t>
      </w:r>
      <w:r w:rsidR="005144DF">
        <w:rPr>
          <w:rFonts w:hint="eastAsia"/>
        </w:rPr>
        <w:t>银行必须当天或次日发送给</w:t>
      </w:r>
      <w:r w:rsidR="00356A76">
        <w:rPr>
          <w:rFonts w:hint="eastAsia"/>
        </w:rPr>
        <w:t>失业保险</w:t>
      </w:r>
      <w:r w:rsidR="00492517">
        <w:rPr>
          <w:rFonts w:hint="eastAsia"/>
        </w:rPr>
        <w:t>进行对账处理；</w:t>
      </w:r>
    </w:p>
    <w:p w:rsidR="00492517" w:rsidRDefault="00492517" w:rsidP="00492517">
      <w:pPr>
        <w:numPr>
          <w:ilvl w:val="0"/>
          <w:numId w:val="8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银行可发送指定格式的查询数据包，查询</w:t>
      </w:r>
      <w:r>
        <w:rPr>
          <w:rFonts w:ascii="宋体" w:hint="eastAsia"/>
          <w:szCs w:val="21"/>
        </w:rPr>
        <w:t>对账不成功清单文件是否已经生成；</w:t>
      </w:r>
    </w:p>
    <w:p w:rsidR="00492517" w:rsidRDefault="00492517" w:rsidP="00492517">
      <w:pPr>
        <w:numPr>
          <w:ilvl w:val="0"/>
          <w:numId w:val="8"/>
        </w:numPr>
        <w:spacing w:line="360" w:lineRule="auto"/>
        <w:rPr>
          <w:rFonts w:ascii="宋体" w:hAnsi="宋体"/>
          <w:szCs w:val="21"/>
        </w:rPr>
      </w:pPr>
      <w:r>
        <w:rPr>
          <w:rFonts w:ascii="宋体" w:hint="eastAsia"/>
          <w:szCs w:val="21"/>
        </w:rPr>
        <w:t>对帐日期必须与文件数据行的流水日期是同一天；</w:t>
      </w:r>
    </w:p>
    <w:p w:rsidR="00013D79" w:rsidRPr="00E569EA" w:rsidRDefault="00492517" w:rsidP="00E569EA">
      <w:pPr>
        <w:spacing w:line="360" w:lineRule="auto"/>
        <w:ind w:left="360"/>
        <w:rPr>
          <w:rFonts w:ascii="宋体"/>
          <w:szCs w:val="21"/>
        </w:rPr>
      </w:pPr>
      <w:r>
        <w:rPr>
          <w:rFonts w:ascii="宋体" w:hint="eastAsia"/>
          <w:szCs w:val="21"/>
        </w:rPr>
        <w:t>隔天</w:t>
      </w:r>
      <w:r w:rsidR="00356A76">
        <w:rPr>
          <w:rFonts w:ascii="宋体" w:hint="eastAsia"/>
          <w:szCs w:val="21"/>
        </w:rPr>
        <w:t>失业保险</w:t>
      </w:r>
      <w:r>
        <w:rPr>
          <w:rFonts w:ascii="宋体" w:hint="eastAsia"/>
          <w:szCs w:val="21"/>
        </w:rPr>
        <w:t>财务生成单据出日记账后就不能重复对帐</w:t>
      </w:r>
    </w:p>
    <w:p w:rsidR="00FD0363" w:rsidRDefault="000F3FC9">
      <w:pPr>
        <w:pStyle w:val="1"/>
        <w:jc w:val="center"/>
        <w:rPr>
          <w:rFonts w:ascii="黑体" w:eastAsia="黑体" w:hAnsi="黑体"/>
          <w:sz w:val="44"/>
          <w:szCs w:val="44"/>
        </w:rPr>
      </w:pPr>
      <w:bookmarkStart w:id="384" w:name="_Toc79831021"/>
      <w:r>
        <w:rPr>
          <w:rFonts w:ascii="黑体" w:eastAsia="黑体" w:hAnsi="黑体" w:hint="eastAsia"/>
          <w:sz w:val="44"/>
          <w:szCs w:val="44"/>
        </w:rPr>
        <w:lastRenderedPageBreak/>
        <w:t>第三部分工作计划</w:t>
      </w:r>
      <w:bookmarkEnd w:id="384"/>
    </w:p>
    <w:p w:rsidR="00FD0363" w:rsidRDefault="000F3FC9" w:rsidP="00D01881">
      <w:pPr>
        <w:pStyle w:val="HZG"/>
        <w:rPr>
          <w:b/>
        </w:rPr>
      </w:pPr>
      <w:bookmarkStart w:id="385" w:name="_Toc40339461"/>
      <w:r>
        <w:rPr>
          <w:rStyle w:val="HZGChar"/>
          <w:rFonts w:hint="eastAsia"/>
        </w:rPr>
        <w:t>需要完善具体工作时间计划，拟定根据省本级</w:t>
      </w:r>
      <w:r>
        <w:rPr>
          <w:rStyle w:val="HZGChar"/>
          <w:rFonts w:hint="eastAsia"/>
        </w:rPr>
        <w:t>202</w:t>
      </w:r>
      <w:r w:rsidR="00645EF5">
        <w:rPr>
          <w:rStyle w:val="HZGChar"/>
          <w:rFonts w:hint="eastAsia"/>
        </w:rPr>
        <w:t>1</w:t>
      </w:r>
      <w:r>
        <w:rPr>
          <w:rStyle w:val="HZGChar"/>
          <w:rFonts w:hint="eastAsia"/>
        </w:rPr>
        <w:t>.1</w:t>
      </w:r>
      <w:r w:rsidR="00645EF5">
        <w:rPr>
          <w:rStyle w:val="HZGChar"/>
          <w:rFonts w:hint="eastAsia"/>
        </w:rPr>
        <w:t>1</w:t>
      </w:r>
      <w:r>
        <w:rPr>
          <w:rStyle w:val="HZGChar"/>
          <w:rFonts w:hint="eastAsia"/>
        </w:rPr>
        <w:t>.1</w:t>
      </w:r>
      <w:r>
        <w:rPr>
          <w:rStyle w:val="HZGChar"/>
          <w:rFonts w:hint="eastAsia"/>
        </w:rPr>
        <w:t>日上线时间，</w:t>
      </w:r>
      <w:proofErr w:type="gramStart"/>
      <w:r>
        <w:rPr>
          <w:rStyle w:val="HZGChar"/>
          <w:rFonts w:hint="eastAsia"/>
        </w:rPr>
        <w:t>列需要</w:t>
      </w:r>
      <w:proofErr w:type="gramEnd"/>
      <w:r>
        <w:rPr>
          <w:rStyle w:val="HZGChar"/>
          <w:rFonts w:hint="eastAsia"/>
        </w:rPr>
        <w:t>银行完成时间，与银行测试时间。</w:t>
      </w:r>
      <w:bookmarkEnd w:id="385"/>
    </w:p>
    <w:p w:rsidR="00FD0363" w:rsidRDefault="000F3FC9">
      <w:pPr>
        <w:pStyle w:val="1"/>
        <w:jc w:val="center"/>
        <w:rPr>
          <w:rFonts w:ascii="黑体" w:eastAsia="黑体" w:hAnsi="黑体"/>
          <w:sz w:val="44"/>
          <w:szCs w:val="44"/>
        </w:rPr>
      </w:pPr>
      <w:bookmarkStart w:id="386" w:name="_Toc434505388"/>
      <w:bookmarkStart w:id="387" w:name="_Toc79831022"/>
      <w:r>
        <w:rPr>
          <w:rFonts w:ascii="黑体" w:eastAsia="黑体" w:hAnsi="黑体" w:hint="eastAsia"/>
          <w:sz w:val="44"/>
          <w:szCs w:val="44"/>
        </w:rPr>
        <w:lastRenderedPageBreak/>
        <w:t>第四部分 附录</w:t>
      </w:r>
      <w:bookmarkEnd w:id="386"/>
      <w:bookmarkEnd w:id="387"/>
    </w:p>
    <w:p w:rsidR="00B010D4" w:rsidRDefault="00B010D4" w:rsidP="00B010D4">
      <w:pPr>
        <w:pStyle w:val="HZG"/>
      </w:pPr>
    </w:p>
    <w:p w:rsidR="00FD0363" w:rsidRDefault="008D5F3C">
      <w:pPr>
        <w:pStyle w:val="20"/>
        <w:numPr>
          <w:ilvl w:val="0"/>
          <w:numId w:val="5"/>
        </w:numPr>
      </w:pPr>
      <w:bookmarkStart w:id="388" w:name="_Toc79831023"/>
      <w:r>
        <w:rPr>
          <w:rFonts w:hint="eastAsia"/>
        </w:rPr>
        <w:t xml:space="preserve">AAE140 </w:t>
      </w:r>
      <w:proofErr w:type="gramStart"/>
      <w:r>
        <w:rPr>
          <w:rFonts w:hint="eastAsia"/>
        </w:rPr>
        <w:t>参保险</w:t>
      </w:r>
      <w:proofErr w:type="gramEnd"/>
      <w:r>
        <w:rPr>
          <w:rFonts w:hint="eastAsia"/>
        </w:rPr>
        <w:t>种</w:t>
      </w:r>
      <w:bookmarkEnd w:id="38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</w:rPr>
              <w:t>参保险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种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（X|Y）{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vAlign w:val="bottom"/>
          </w:tcPr>
          <w:p w:rsidR="00FD0363" w:rsidRDefault="005D3BBD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/>
                <w:b/>
                <w:color w:val="000000"/>
              </w:rPr>
              <w:t>2</w:t>
            </w:r>
            <w:r w:rsidR="000F3FC9">
              <w:rPr>
                <w:rFonts w:ascii="宋体" w:hAnsi="宋体" w:cs="宋体"/>
                <w:b/>
                <w:color w:val="000000"/>
              </w:rPr>
              <w:t>1</w:t>
            </w:r>
          </w:p>
        </w:tc>
        <w:tc>
          <w:tcPr>
            <w:tcW w:w="2977" w:type="dxa"/>
            <w:vAlign w:val="bottom"/>
          </w:tcPr>
          <w:p w:rsidR="00FD0363" w:rsidRDefault="005D3BB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失业</w:t>
            </w:r>
            <w:r w:rsidR="000F3FC9">
              <w:rPr>
                <w:rFonts w:ascii="宋体" w:hAnsi="宋体" w:cs="宋体"/>
                <w:color w:val="000000"/>
              </w:rPr>
              <w:t>保险</w:t>
            </w:r>
          </w:p>
        </w:tc>
        <w:tc>
          <w:tcPr>
            <w:tcW w:w="2845" w:type="dxa"/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363" w:rsidRDefault="00FD0363">
            <w:pPr>
              <w:jc w:val="center"/>
              <w:rPr>
                <w:rFonts w:ascii="宋体" w:hAnsi="宋体" w:cs="宋体"/>
                <w:b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0363" w:rsidRDefault="00FD036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89" w:name="_Toc79831024"/>
      <w:r>
        <w:rPr>
          <w:rFonts w:hint="eastAsia"/>
        </w:rPr>
        <w:t>AA</w:t>
      </w:r>
      <w:r>
        <w:t>C058</w:t>
      </w:r>
      <w:r>
        <w:rPr>
          <w:rFonts w:hint="eastAsia"/>
        </w:rPr>
        <w:t xml:space="preserve"> </w:t>
      </w:r>
      <w:r>
        <w:rPr>
          <w:rFonts w:hint="eastAsia"/>
        </w:rPr>
        <w:t>证件类型</w:t>
      </w:r>
      <w:bookmarkEnd w:id="38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证件类型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（X|Y）{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01</w:t>
            </w:r>
          </w:p>
        </w:tc>
        <w:tc>
          <w:tcPr>
            <w:tcW w:w="2977" w:type="dxa"/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居民身份证（户口簿）</w:t>
            </w:r>
          </w:p>
        </w:tc>
        <w:tc>
          <w:tcPr>
            <w:tcW w:w="2845" w:type="dxa"/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中国人民解放军军官证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中国人民武装警察警官证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香港特区护照/港澳居民来往内地通行证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澳门特区护照/港澳居民来往内地通行证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台湾居民来往大陆通行证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外国人永久居留证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外国人护照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残疾人证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军烈属证明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外国人就业证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外国专家证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外国人常驻记者证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台港澳人员就业证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回国（来华）定居专家证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社会保障卡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其他身份证件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0" w:name="_Toc79831025"/>
      <w:r>
        <w:rPr>
          <w:rFonts w:hint="eastAsia"/>
        </w:rPr>
        <w:t>AA</w:t>
      </w:r>
      <w:r>
        <w:t>A027</w:t>
      </w:r>
      <w:r>
        <w:rPr>
          <w:rFonts w:hint="eastAsia"/>
        </w:rPr>
        <w:t xml:space="preserve"> </w:t>
      </w:r>
      <w:r>
        <w:rPr>
          <w:rFonts w:hint="eastAsia"/>
        </w:rPr>
        <w:t>经办区划代码（详见辽宁经办区划表）</w:t>
      </w:r>
      <w:bookmarkEnd w:id="39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经办区划代码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（X|Y）{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沈阳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大连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鞍山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抚顺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本溪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丹东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210700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锦州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210800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营口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210900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阜新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211000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辽阳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211100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盘锦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211200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铁岭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211300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朝阳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960B3E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Pr="001E0A1B" w:rsidRDefault="00960B3E" w:rsidP="00960B3E">
            <w:pPr>
              <w:jc w:val="center"/>
            </w:pPr>
            <w:r w:rsidRPr="001E0A1B">
              <w:rPr>
                <w:rFonts w:hint="eastAsia"/>
              </w:rPr>
              <w:t>211400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葫芦岛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E" w:rsidRDefault="00960B3E" w:rsidP="00960B3E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960B3E" w:rsidP="00960B3E">
            <w:pPr>
              <w:ind w:firstLineChars="150" w:firstLine="316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</w:t>
            </w:r>
            <w:r>
              <w:rPr>
                <w:b/>
                <w:bCs/>
                <w:szCs w:val="21"/>
              </w:rPr>
              <w:t>19900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546C1D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省直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1" w:name="_Toc79831026"/>
      <w:r>
        <w:rPr>
          <w:rFonts w:hint="eastAsia"/>
        </w:rPr>
        <w:t>BIC230</w:t>
      </w:r>
      <w:r>
        <w:t xml:space="preserve"> </w:t>
      </w:r>
      <w:r>
        <w:rPr>
          <w:rFonts w:hint="eastAsia"/>
        </w:rPr>
        <w:t>支付类别</w:t>
      </w:r>
      <w:bookmarkEnd w:id="39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923"/>
        <w:gridCol w:w="2791"/>
      </w:tblGrid>
      <w:tr w:rsidR="00FD0363">
        <w:trPr>
          <w:trHeight w:val="175"/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7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支付类别</w:t>
            </w:r>
          </w:p>
        </w:tc>
      </w:tr>
      <w:tr w:rsidR="00FD0363">
        <w:trPr>
          <w:trHeight w:val="175"/>
          <w:jc w:val="center"/>
        </w:trPr>
        <w:tc>
          <w:tcPr>
            <w:tcW w:w="1908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7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[‘0’-‘9’]{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>
        <w:trPr>
          <w:trHeight w:val="175"/>
          <w:jc w:val="center"/>
        </w:trPr>
        <w:tc>
          <w:tcPr>
            <w:tcW w:w="1908" w:type="dxa"/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23" w:type="dxa"/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791" w:type="dxa"/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908" w:type="dxa"/>
          </w:tcPr>
          <w:p w:rsidR="00FD0363" w:rsidRDefault="000F3FC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SHFF</w:t>
            </w:r>
          </w:p>
        </w:tc>
        <w:tc>
          <w:tcPr>
            <w:tcW w:w="2923" w:type="dxa"/>
          </w:tcPr>
          <w:p w:rsidR="00FD0363" w:rsidRDefault="005D3BBD">
            <w:r>
              <w:rPr>
                <w:rFonts w:hint="eastAsia"/>
              </w:rPr>
              <w:t>失业</w:t>
            </w:r>
            <w:r w:rsidR="000F3FC9">
              <w:rPr>
                <w:rFonts w:hint="eastAsia"/>
              </w:rPr>
              <w:t>社发</w:t>
            </w:r>
          </w:p>
        </w:tc>
        <w:tc>
          <w:tcPr>
            <w:tcW w:w="2791" w:type="dxa"/>
          </w:tcPr>
          <w:p w:rsidR="00FD0363" w:rsidRDefault="005D3BBD">
            <w:pPr>
              <w:tabs>
                <w:tab w:val="center" w:pos="1287"/>
              </w:tabs>
            </w:pPr>
            <w:r>
              <w:rPr>
                <w:rFonts w:hint="eastAsia"/>
              </w:rPr>
              <w:t>失业发放</w:t>
            </w:r>
          </w:p>
        </w:tc>
      </w:tr>
      <w:tr w:rsidR="00FD0363">
        <w:trPr>
          <w:trHeight w:val="175"/>
          <w:jc w:val="center"/>
        </w:trPr>
        <w:tc>
          <w:tcPr>
            <w:tcW w:w="1908" w:type="dxa"/>
          </w:tcPr>
          <w:p w:rsidR="00FD0363" w:rsidRDefault="000F3FC9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DF</w:t>
            </w:r>
          </w:p>
        </w:tc>
        <w:tc>
          <w:tcPr>
            <w:tcW w:w="2923" w:type="dxa"/>
          </w:tcPr>
          <w:p w:rsidR="00FD0363" w:rsidRDefault="000F3FC9">
            <w:r>
              <w:t>代发</w:t>
            </w:r>
          </w:p>
        </w:tc>
        <w:tc>
          <w:tcPr>
            <w:tcW w:w="2791" w:type="dxa"/>
          </w:tcPr>
          <w:p w:rsidR="00FD0363" w:rsidRDefault="000F3FC9">
            <w:pPr>
              <w:tabs>
                <w:tab w:val="center" w:pos="1287"/>
              </w:tabs>
            </w:pPr>
            <w:r>
              <w:rPr>
                <w:rFonts w:hint="eastAsia"/>
              </w:rPr>
              <w:t>代发</w:t>
            </w:r>
          </w:p>
        </w:tc>
      </w:tr>
      <w:tr w:rsidR="00FD0363">
        <w:trPr>
          <w:trHeight w:val="175"/>
          <w:jc w:val="center"/>
        </w:trPr>
        <w:tc>
          <w:tcPr>
            <w:tcW w:w="1908" w:type="dxa"/>
          </w:tcPr>
          <w:p w:rsidR="00FD0363" w:rsidRDefault="000F3FC9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SBTF</w:t>
            </w:r>
          </w:p>
        </w:tc>
        <w:tc>
          <w:tcPr>
            <w:tcW w:w="2923" w:type="dxa"/>
          </w:tcPr>
          <w:p w:rsidR="00FD0363" w:rsidRDefault="00356A76">
            <w:r>
              <w:t>失业保险</w:t>
            </w:r>
            <w:r w:rsidR="000F3FC9">
              <w:t>退费</w:t>
            </w:r>
          </w:p>
        </w:tc>
        <w:tc>
          <w:tcPr>
            <w:tcW w:w="2791" w:type="dxa"/>
          </w:tcPr>
          <w:p w:rsidR="00FD0363" w:rsidRDefault="00356A76">
            <w:pPr>
              <w:tabs>
                <w:tab w:val="center" w:pos="1287"/>
              </w:tabs>
            </w:pPr>
            <w:r>
              <w:rPr>
                <w:rFonts w:hint="eastAsia"/>
              </w:rPr>
              <w:t>失业保险</w:t>
            </w:r>
            <w:r w:rsidR="000F3FC9">
              <w:rPr>
                <w:rFonts w:hint="eastAsia"/>
              </w:rPr>
              <w:t>退费</w:t>
            </w:r>
          </w:p>
        </w:tc>
      </w:tr>
      <w:tr w:rsidR="00CB2B9D">
        <w:trPr>
          <w:trHeight w:val="175"/>
          <w:jc w:val="center"/>
        </w:trPr>
        <w:tc>
          <w:tcPr>
            <w:tcW w:w="1908" w:type="dxa"/>
          </w:tcPr>
          <w:p w:rsidR="00CB2B9D" w:rsidRDefault="00CB2B9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  <w:r>
              <w:rPr>
                <w:b/>
                <w:szCs w:val="21"/>
              </w:rPr>
              <w:t>001</w:t>
            </w:r>
          </w:p>
        </w:tc>
        <w:tc>
          <w:tcPr>
            <w:tcW w:w="2923" w:type="dxa"/>
          </w:tcPr>
          <w:p w:rsidR="00CB2B9D" w:rsidRDefault="00356A76">
            <w:r>
              <w:rPr>
                <w:rFonts w:hint="eastAsia"/>
              </w:rPr>
              <w:t>失业保险</w:t>
            </w:r>
            <w:r w:rsidR="00CB2B9D">
              <w:rPr>
                <w:rFonts w:hint="eastAsia"/>
              </w:rPr>
              <w:t>批量扣款</w:t>
            </w:r>
          </w:p>
        </w:tc>
        <w:tc>
          <w:tcPr>
            <w:tcW w:w="2791" w:type="dxa"/>
          </w:tcPr>
          <w:p w:rsidR="00CB2B9D" w:rsidRDefault="00356A76">
            <w:pPr>
              <w:tabs>
                <w:tab w:val="center" w:pos="1287"/>
              </w:tabs>
            </w:pPr>
            <w:r>
              <w:rPr>
                <w:rFonts w:hint="eastAsia"/>
              </w:rPr>
              <w:t>失业保险</w:t>
            </w:r>
            <w:r w:rsidR="00CB2B9D">
              <w:rPr>
                <w:rFonts w:hint="eastAsia"/>
              </w:rPr>
              <w:t>批量扣款</w:t>
            </w:r>
          </w:p>
        </w:tc>
      </w:tr>
    </w:tbl>
    <w:p w:rsidR="00FD0363" w:rsidRDefault="00FD0363">
      <w:pPr>
        <w:pStyle w:val="a6"/>
        <w:ind w:firstLine="0"/>
      </w:pPr>
    </w:p>
    <w:p w:rsidR="00FD0363" w:rsidRDefault="000F3FC9">
      <w:pPr>
        <w:pStyle w:val="20"/>
        <w:numPr>
          <w:ilvl w:val="0"/>
          <w:numId w:val="5"/>
        </w:numPr>
      </w:pPr>
      <w:bookmarkStart w:id="392" w:name="_Toc79831027"/>
      <w:r>
        <w:t>BankCode</w:t>
      </w:r>
      <w:r>
        <w:rPr>
          <w:rFonts w:hint="eastAsia"/>
        </w:rPr>
        <w:t xml:space="preserve"> </w:t>
      </w:r>
      <w:r>
        <w:rPr>
          <w:rFonts w:hint="eastAsia"/>
        </w:rPr>
        <w:t>银行代码</w:t>
      </w:r>
      <w:bookmarkEnd w:id="39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53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银行代码</w:t>
            </w: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[‘0’-‘9’]{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95566</w:t>
            </w:r>
          </w:p>
        </w:tc>
        <w:tc>
          <w:tcPr>
            <w:tcW w:w="2977" w:type="dxa"/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中国银行</w:t>
            </w:r>
          </w:p>
        </w:tc>
        <w:tc>
          <w:tcPr>
            <w:tcW w:w="2845" w:type="dxa"/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95599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农业银行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95588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工商银行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95533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95559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交通银行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95580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邮储银行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96888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社银行</w:t>
            </w:r>
            <w:proofErr w:type="gram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95337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盛京银行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1E1E4B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4B" w:rsidRPr="00C61BE9" w:rsidRDefault="001E1E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highlight w:val="yellow"/>
              </w:rPr>
              <w:t>95555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4B" w:rsidRPr="00C61BE9" w:rsidRDefault="001E1E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招商银行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4B" w:rsidRPr="00C61BE9" w:rsidRDefault="001E1E4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highlight w:val="yellow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96633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鞍山银行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本溪银行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1E1E4B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4B" w:rsidRPr="00C61BE9" w:rsidRDefault="001E1E4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highlight w:val="yellow"/>
              </w:rPr>
              <w:t>96663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4B" w:rsidRPr="00C61BE9" w:rsidRDefault="00B225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抚顺银行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E4B" w:rsidRPr="00C61BE9" w:rsidRDefault="001E1E4B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highlight w:val="yellow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丹东银行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锦州银行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营口银行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阜新银行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B225F4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B225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highlight w:val="yellow"/>
              </w:rPr>
              <w:t>96699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356A7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营口银海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F4" w:rsidRPr="00C61BE9" w:rsidRDefault="00B225F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highlight w:val="yellow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辽阳银行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铁岭银行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朝阳银行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葫芦岛银行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96657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大连银行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3" w:name="_Toc79831028"/>
      <w:r>
        <w:t xml:space="preserve">YesNo </w:t>
      </w:r>
      <w:r>
        <w:rPr>
          <w:rFonts w:hint="eastAsia"/>
        </w:rPr>
        <w:t>是否</w:t>
      </w:r>
      <w:bookmarkEnd w:id="39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（‘Y’|‘N’）{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,1}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Y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2845" w:type="dxa"/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4" w:name="_Toc79831029"/>
      <w:r>
        <w:rPr>
          <w:rFonts w:hint="eastAsia"/>
        </w:rPr>
        <w:t>Trade</w:t>
      </w:r>
      <w:r>
        <w:t>Code</w:t>
      </w:r>
      <w:r>
        <w:rPr>
          <w:rFonts w:hint="eastAsia"/>
        </w:rPr>
        <w:t xml:space="preserve"> </w:t>
      </w:r>
      <w:r>
        <w:rPr>
          <w:rFonts w:hint="eastAsia"/>
        </w:rPr>
        <w:t>交易返回码</w:t>
      </w:r>
      <w:bookmarkEnd w:id="39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交易返回码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[‘0’-‘9’]{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99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初始值，发送方可以使用作为初始值</w:t>
            </w:r>
          </w:p>
        </w:tc>
        <w:tc>
          <w:tcPr>
            <w:tcW w:w="2845" w:type="dxa"/>
          </w:tcPr>
          <w:p w:rsidR="00FD0363" w:rsidRDefault="000F3FC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可做接口发送方填充使用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00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交易成功</w:t>
            </w:r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11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调用接口未定义</w:t>
            </w:r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12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调用系统未定义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13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调用系统未配置公</w:t>
            </w:r>
            <w:proofErr w:type="gramStart"/>
            <w:r>
              <w:rPr>
                <w:rFonts w:hint="eastAsia"/>
              </w:rPr>
              <w:t>钥</w:t>
            </w:r>
            <w:proofErr w:type="gramEnd"/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接口服务未能连通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发送消息到接口服务失败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从接口服务接收消息失败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处理请求失败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处理响应失败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proofErr w:type="gramStart"/>
            <w:r>
              <w:rPr>
                <w:rFonts w:hint="eastAsia"/>
              </w:rPr>
              <w:t>报文头</w:t>
            </w:r>
            <w:proofErr w:type="gramEnd"/>
            <w:r>
              <w:rPr>
                <w:rFonts w:hint="eastAsia"/>
              </w:rPr>
              <w:t>有误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数字签名验证不通过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报文体有误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响应报文有误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lastRenderedPageBreak/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请求参数有误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请求报文有误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5" w:name="_Toc79831030"/>
      <w:r>
        <w:rPr>
          <w:rFonts w:hint="eastAsia"/>
        </w:rPr>
        <w:t xml:space="preserve">BusiCode </w:t>
      </w:r>
      <w:r>
        <w:rPr>
          <w:rFonts w:hint="eastAsia"/>
        </w:rPr>
        <w:t>业务返回码</w:t>
      </w:r>
      <w:bookmarkEnd w:id="39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 w:rsidTr="00AF5FA2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业务返回码</w:t>
            </w:r>
          </w:p>
        </w:tc>
      </w:tr>
      <w:tr w:rsidR="00FD0363" w:rsidTr="00AF5FA2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[‘0’-‘9’]{</w:t>
            </w:r>
            <w:r>
              <w:rPr>
                <w:rFonts w:ascii="宋体" w:hAnsi="宋体"/>
                <w:bCs/>
                <w:szCs w:val="21"/>
              </w:rPr>
              <w:t>4</w:t>
            </w:r>
            <w:r>
              <w:rPr>
                <w:rFonts w:ascii="宋体" w:hAnsi="宋体" w:hint="eastAsia"/>
                <w:bCs/>
                <w:szCs w:val="21"/>
              </w:rPr>
              <w:t>,</w:t>
            </w:r>
            <w:r>
              <w:rPr>
                <w:rFonts w:ascii="宋体" w:hAnsi="宋体"/>
                <w:bCs/>
                <w:szCs w:val="21"/>
              </w:rPr>
              <w:t>4</w:t>
            </w:r>
            <w:r>
              <w:rPr>
                <w:rFonts w:ascii="宋体" w:hAnsi="宋体" w:hint="eastAsia"/>
                <w:bCs/>
                <w:szCs w:val="21"/>
              </w:rPr>
              <w:t>}</w:t>
            </w:r>
          </w:p>
        </w:tc>
      </w:tr>
      <w:tr w:rsidR="00FD0363" w:rsidTr="00AF5FA2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 w:rsidTr="00AF5FA2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b/>
              </w:rPr>
            </w:pPr>
            <w:r>
              <w:rPr>
                <w:b/>
              </w:rPr>
              <w:t>9999</w:t>
            </w:r>
          </w:p>
        </w:tc>
        <w:tc>
          <w:tcPr>
            <w:tcW w:w="2977" w:type="dxa"/>
            <w:vAlign w:val="bottom"/>
          </w:tcPr>
          <w:p w:rsidR="00FD0363" w:rsidRDefault="000F3FC9">
            <w:r>
              <w:rPr>
                <w:rFonts w:hint="eastAsia"/>
              </w:rPr>
              <w:t>初始值，发送方可以使用作为初始值</w:t>
            </w:r>
          </w:p>
        </w:tc>
        <w:tc>
          <w:tcPr>
            <w:tcW w:w="2845" w:type="dxa"/>
          </w:tcPr>
          <w:p w:rsidR="00FD0363" w:rsidRDefault="000F3FC9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cs="宋体" w:hint="eastAsia"/>
                <w:color w:val="000000"/>
              </w:rPr>
              <w:t>可做接口发送方填充使用</w:t>
            </w:r>
          </w:p>
        </w:tc>
      </w:tr>
      <w:tr w:rsidR="00FD0363" w:rsidTr="00AF5FA2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0000</w:t>
            </w:r>
          </w:p>
        </w:tc>
        <w:tc>
          <w:tcPr>
            <w:tcW w:w="2977" w:type="dxa"/>
            <w:vAlign w:val="bottom"/>
          </w:tcPr>
          <w:p w:rsidR="00FD0363" w:rsidRDefault="000F3FC9">
            <w:r>
              <w:rPr>
                <w:rFonts w:hint="eastAsia"/>
              </w:rPr>
              <w:t>成功</w:t>
            </w:r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 w:rsidTr="00AF5FA2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000</w:t>
            </w:r>
            <w:r>
              <w:rPr>
                <w:b/>
              </w:rPr>
              <w:t>1</w:t>
            </w:r>
          </w:p>
        </w:tc>
        <w:tc>
          <w:tcPr>
            <w:tcW w:w="2977" w:type="dxa"/>
            <w:vAlign w:val="bottom"/>
          </w:tcPr>
          <w:p w:rsidR="00FD0363" w:rsidRDefault="000F3FC9">
            <w:r>
              <w:rPr>
                <w:rFonts w:hint="eastAsia"/>
              </w:rPr>
              <w:t>业务处理不成功，未明确错误类别</w:t>
            </w:r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 w:rsidTr="00AF5FA2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000</w:t>
            </w:r>
            <w:r>
              <w:rPr>
                <w:b/>
              </w:rPr>
              <w:t>2</w:t>
            </w:r>
          </w:p>
        </w:tc>
        <w:tc>
          <w:tcPr>
            <w:tcW w:w="2977" w:type="dxa"/>
            <w:vAlign w:val="bottom"/>
          </w:tcPr>
          <w:p w:rsidR="00FD0363" w:rsidRDefault="000F3FC9">
            <w:r>
              <w:rPr>
                <w:rFonts w:hint="eastAsia"/>
              </w:rPr>
              <w:t>业务处理不成功，请求数据格式有误</w:t>
            </w:r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000</w:t>
            </w:r>
            <w:r>
              <w:rPr>
                <w:b/>
              </w:rPr>
              <w:t>3</w:t>
            </w:r>
          </w:p>
        </w:tc>
        <w:tc>
          <w:tcPr>
            <w:tcW w:w="2977" w:type="dxa"/>
            <w:vAlign w:val="bottom"/>
          </w:tcPr>
          <w:p w:rsidR="00AF5FA2" w:rsidRDefault="00AF5FA2" w:rsidP="00AF5FA2">
            <w:r>
              <w:rPr>
                <w:rFonts w:hint="eastAsia"/>
              </w:rPr>
              <w:t>交易重复发送</w:t>
            </w:r>
          </w:p>
        </w:tc>
        <w:tc>
          <w:tcPr>
            <w:tcW w:w="2845" w:type="dxa"/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2977" w:type="dxa"/>
            <w:vAlign w:val="bottom"/>
          </w:tcPr>
          <w:p w:rsidR="00AF5FA2" w:rsidRDefault="00AF5FA2" w:rsidP="00AF5FA2">
            <w:r>
              <w:rPr>
                <w:rFonts w:hint="eastAsia"/>
              </w:rPr>
              <w:t>实体文件不存在</w:t>
            </w:r>
          </w:p>
        </w:tc>
        <w:tc>
          <w:tcPr>
            <w:tcW w:w="2845" w:type="dxa"/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AF5FA2" w:rsidRDefault="00AF5FA2" w:rsidP="00AF5FA2">
            <w:r>
              <w:rPr>
                <w:rFonts w:hint="eastAsia"/>
              </w:rPr>
              <w:t>实体文件校验失败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身份证重复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人员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单位基本信息为空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该人员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单位未参加该险种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缴费期号为空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缴费比例不在范围内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缴费金额错误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参保缴费状态不正确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该人员不是自由职业者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历史缴费检索系统错误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当期已实缴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记录格式非法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数字格式非法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金额格式非法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文件头缺少关键字段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报文数据长度校验错误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文件编码错误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文件结构错误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AF5FA2" w:rsidTr="00AF5FA2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b/>
              </w:rPr>
            </w:pPr>
            <w:r>
              <w:rPr>
                <w:b/>
              </w:rPr>
              <w:t>5020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r>
              <w:rPr>
                <w:rFonts w:hint="eastAsia"/>
              </w:rPr>
              <w:t>未找到缴费信息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FA2" w:rsidRDefault="00AF5FA2" w:rsidP="00AF5FA2">
            <w:pPr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6" w:name="_Toc79831031"/>
      <w:r>
        <w:rPr>
          <w:rFonts w:hint="eastAsia"/>
        </w:rPr>
        <w:t xml:space="preserve">Domains </w:t>
      </w:r>
      <w:r>
        <w:rPr>
          <w:rFonts w:hint="eastAsia"/>
        </w:rPr>
        <w:t>网络域</w:t>
      </w:r>
      <w:bookmarkEnd w:id="39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网络域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（‘I’|‘O’）{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,1}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lastRenderedPageBreak/>
              <w:t>I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内部网络</w:t>
            </w:r>
          </w:p>
        </w:tc>
        <w:tc>
          <w:tcPr>
            <w:tcW w:w="2845" w:type="dxa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安全网络区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O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</w:pPr>
            <w:r>
              <w:rPr>
                <w:rFonts w:hint="eastAsia"/>
              </w:rPr>
              <w:t>外部网络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不安全网络区</w:t>
            </w: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7" w:name="_Toc79831032"/>
      <w:r>
        <w:rPr>
          <w:rFonts w:hint="eastAsia"/>
        </w:rPr>
        <w:t>B</w:t>
      </w:r>
      <w:r>
        <w:t>usiSystem</w:t>
      </w:r>
      <w:r>
        <w:rPr>
          <w:rFonts w:hint="eastAsia"/>
        </w:rPr>
        <w:t xml:space="preserve"> </w:t>
      </w:r>
      <w:r>
        <w:rPr>
          <w:rFonts w:hint="eastAsia"/>
        </w:rPr>
        <w:t>系统代码</w:t>
      </w:r>
      <w:bookmarkEnd w:id="39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系统代码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（X|Y）{</w:t>
            </w:r>
            <w:r>
              <w:rPr>
                <w:rFonts w:ascii="宋体" w:hAnsi="宋体"/>
                <w:bCs/>
                <w:szCs w:val="21"/>
              </w:rPr>
              <w:t>6</w:t>
            </w:r>
            <w:r>
              <w:rPr>
                <w:rFonts w:ascii="宋体" w:hAnsi="宋体" w:hint="eastAsia"/>
                <w:bCs/>
                <w:szCs w:val="21"/>
              </w:rPr>
              <w:t>,6}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I9000</w:t>
            </w:r>
            <w:ins w:id="398" w:author="cjw_internet" w:date="2019-11-01T11:19:00Z">
              <w:r>
                <w:rPr>
                  <w:rFonts w:ascii="宋体" w:hAnsi="宋体" w:cs="宋体" w:hint="eastAsia"/>
                  <w:b/>
                  <w:bCs/>
                  <w:sz w:val="24"/>
                </w:rPr>
                <w:t>8</w:t>
              </w:r>
            </w:ins>
          </w:p>
        </w:tc>
        <w:tc>
          <w:tcPr>
            <w:tcW w:w="2977" w:type="dxa"/>
          </w:tcPr>
          <w:p w:rsidR="00FD0363" w:rsidRDefault="000F3FC9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 w:hint="eastAsia"/>
                <w:color w:val="000000"/>
                <w:szCs w:val="21"/>
              </w:rPr>
              <w:t>全省</w:t>
            </w:r>
            <w:r w:rsidR="005D3BBD">
              <w:rPr>
                <w:rFonts w:ascii="宋体" w:cs="宋体" w:hint="eastAsia"/>
                <w:color w:val="000000"/>
                <w:szCs w:val="21"/>
              </w:rPr>
              <w:t>失业</w:t>
            </w:r>
            <w:r>
              <w:rPr>
                <w:rFonts w:ascii="宋体" w:cs="宋体" w:hint="eastAsia"/>
                <w:color w:val="000000"/>
                <w:szCs w:val="21"/>
              </w:rPr>
              <w:t>保险系统</w:t>
            </w:r>
          </w:p>
        </w:tc>
        <w:tc>
          <w:tcPr>
            <w:tcW w:w="2845" w:type="dxa"/>
          </w:tcPr>
          <w:p w:rsidR="00FD0363" w:rsidRDefault="00FD0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O95566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中国银行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O95599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农业银行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O95588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工商银行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O95533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O95559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交通银行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O95580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邮储银行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O96888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农信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社银行</w:t>
            </w:r>
            <w:proofErr w:type="gram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O95337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盛京银行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B225F4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B225F4" w:rsidP="00B225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  <w:t>0</w:t>
            </w:r>
            <w:r w:rsidRPr="00C61BE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highlight w:val="yellow"/>
              </w:rPr>
              <w:t>95555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B225F4" w:rsidP="00B225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招商银行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F4" w:rsidRPr="00C61BE9" w:rsidRDefault="00B225F4" w:rsidP="00B225F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highlight w:val="yellow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鞍山银行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本溪银行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B225F4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B225F4" w:rsidP="00B225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  <w:t>O</w:t>
            </w:r>
            <w:r w:rsidRPr="00C61BE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highlight w:val="yellow"/>
              </w:rPr>
              <w:t>96663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B225F4" w:rsidP="00B225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抚顺银行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F4" w:rsidRPr="00C61BE9" w:rsidRDefault="00B225F4" w:rsidP="00B225F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highlight w:val="yellow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丹东银行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锦州银行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营口银行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阜新银行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B225F4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B225F4" w:rsidP="00B225F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</w:pPr>
            <w:r w:rsidRPr="00C61BE9"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yellow"/>
              </w:rPr>
              <w:t>O</w:t>
            </w:r>
            <w:r w:rsidRPr="00C61BE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highlight w:val="yellow"/>
              </w:rPr>
              <w:t>96699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5F4" w:rsidRPr="00C61BE9" w:rsidRDefault="00356A76" w:rsidP="00B225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营口银海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F4" w:rsidRPr="00C61BE9" w:rsidRDefault="00B225F4" w:rsidP="00B225F4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  <w:highlight w:val="yellow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辽阳银行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铁岭银行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朝阳银行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葫芦岛银行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O96657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63" w:rsidRDefault="000F3FC9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大连银行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jc w:val="center"/>
              <w:rPr>
                <w:b/>
                <w:szCs w:val="21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399" w:name="_Toc79831033"/>
      <w:r>
        <w:t xml:space="preserve">InterBank </w:t>
      </w:r>
      <w:r>
        <w:rPr>
          <w:rFonts w:hint="eastAsia"/>
        </w:rPr>
        <w:t>跨行发放标志</w:t>
      </w:r>
      <w:bookmarkEnd w:id="39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（‘Y’|‘N’）{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,1}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Y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2845" w:type="dxa"/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FD0363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FD0363" w:rsidRDefault="000F3FC9">
      <w:pPr>
        <w:pStyle w:val="20"/>
        <w:numPr>
          <w:ilvl w:val="0"/>
          <w:numId w:val="5"/>
        </w:numPr>
      </w:pPr>
      <w:bookmarkStart w:id="400" w:name="_Toc79831034"/>
      <w:r>
        <w:rPr>
          <w:rFonts w:hint="eastAsia"/>
        </w:rPr>
        <w:lastRenderedPageBreak/>
        <w:t>Un</w:t>
      </w:r>
      <w:r>
        <w:t xml:space="preserve">common </w:t>
      </w:r>
      <w:r>
        <w:rPr>
          <w:rFonts w:hint="eastAsia"/>
        </w:rPr>
        <w:t>校验户名标志</w:t>
      </w:r>
      <w:bookmarkEnd w:id="40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FD0363" w:rsidRDefault="000F3FC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（‘Y’|‘N’）{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,1}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FD0363" w:rsidRDefault="000F3FC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Y</w:t>
            </w:r>
          </w:p>
        </w:tc>
        <w:tc>
          <w:tcPr>
            <w:tcW w:w="2977" w:type="dxa"/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2845" w:type="dxa"/>
          </w:tcPr>
          <w:p w:rsidR="00FD0363" w:rsidRDefault="000F3FC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银行在进行发放处理时校验户名</w:t>
            </w:r>
          </w:p>
        </w:tc>
      </w:tr>
      <w:tr w:rsidR="00FD0363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63" w:rsidRDefault="000F3FC9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  <w:r>
              <w:rPr>
                <w:rFonts w:ascii="宋体" w:cs="宋体" w:hint="eastAsia"/>
                <w:color w:val="000000"/>
              </w:rPr>
              <w:t>银行在进行发放处理时</w:t>
            </w:r>
            <w:proofErr w:type="gramStart"/>
            <w:r>
              <w:rPr>
                <w:rFonts w:ascii="宋体" w:cs="宋体" w:hint="eastAsia"/>
                <w:color w:val="000000"/>
              </w:rPr>
              <w:t>不</w:t>
            </w:r>
            <w:proofErr w:type="gramEnd"/>
            <w:r>
              <w:rPr>
                <w:rFonts w:ascii="宋体" w:cs="宋体" w:hint="eastAsia"/>
                <w:color w:val="000000"/>
              </w:rPr>
              <w:t>校验户名</w:t>
            </w:r>
          </w:p>
        </w:tc>
      </w:tr>
    </w:tbl>
    <w:p w:rsidR="00FD0363" w:rsidRDefault="00E56CD6" w:rsidP="00F81B77">
      <w:pPr>
        <w:pStyle w:val="20"/>
        <w:numPr>
          <w:ilvl w:val="0"/>
          <w:numId w:val="0"/>
        </w:numPr>
      </w:pPr>
      <w:r>
        <w:t xml:space="preserve">13 DYLB </w:t>
      </w:r>
      <w:r>
        <w:rPr>
          <w:rFonts w:hint="eastAsia"/>
        </w:rPr>
        <w:t>待遇类别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2977"/>
        <w:gridCol w:w="2845"/>
      </w:tblGrid>
      <w:tr w:rsidR="00E56CD6" w:rsidTr="00CE4631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E56CD6" w:rsidRDefault="00E56CD6" w:rsidP="00CE463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定义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56CD6" w:rsidRDefault="00E56CD6" w:rsidP="00CE463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待遇类别</w:t>
            </w:r>
          </w:p>
        </w:tc>
      </w:tr>
      <w:tr w:rsidR="00E56CD6" w:rsidTr="00CE4631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E56CD6" w:rsidRDefault="00E56CD6" w:rsidP="00CE463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格式</w:t>
            </w:r>
          </w:p>
        </w:tc>
        <w:tc>
          <w:tcPr>
            <w:tcW w:w="582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56CD6" w:rsidRDefault="00E56CD6" w:rsidP="00CE46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E56CD6">
              <w:rPr>
                <w:rFonts w:ascii="宋体" w:hAnsi="宋体" w:hint="eastAsia"/>
                <w:bCs/>
                <w:szCs w:val="21"/>
              </w:rPr>
              <w:t>（X|Y）{2,2}</w:t>
            </w:r>
          </w:p>
        </w:tc>
      </w:tr>
      <w:tr w:rsidR="00E56CD6" w:rsidTr="00CE4631">
        <w:trPr>
          <w:trHeight w:val="175"/>
          <w:jc w:val="center"/>
        </w:trPr>
        <w:tc>
          <w:tcPr>
            <w:tcW w:w="1486" w:type="dxa"/>
            <w:tcBorders>
              <w:bottom w:val="single" w:sz="4" w:space="0" w:color="auto"/>
            </w:tcBorders>
            <w:shd w:val="clear" w:color="auto" w:fill="BFBFBF"/>
          </w:tcPr>
          <w:p w:rsidR="00E56CD6" w:rsidRDefault="00E56CD6" w:rsidP="00CE463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代码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:rsidR="00E56CD6" w:rsidRDefault="00E56CD6" w:rsidP="00CE463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shd w:val="clear" w:color="auto" w:fill="BFBFBF"/>
          </w:tcPr>
          <w:p w:rsidR="00E56CD6" w:rsidRDefault="00E56CD6" w:rsidP="00CE463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E56CD6" w:rsidTr="00CE4631">
        <w:trPr>
          <w:trHeight w:val="175"/>
          <w:jc w:val="center"/>
        </w:trPr>
        <w:tc>
          <w:tcPr>
            <w:tcW w:w="1486" w:type="dxa"/>
          </w:tcPr>
          <w:p w:rsidR="00E56CD6" w:rsidRDefault="00E56CD6" w:rsidP="00CE4631">
            <w:pPr>
              <w:jc w:val="center"/>
              <w:rPr>
                <w:szCs w:val="21"/>
              </w:rPr>
            </w:pPr>
          </w:p>
        </w:tc>
        <w:tc>
          <w:tcPr>
            <w:tcW w:w="2977" w:type="dxa"/>
          </w:tcPr>
          <w:p w:rsidR="00E56CD6" w:rsidRDefault="00E56CD6" w:rsidP="00CE46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失业金</w:t>
            </w:r>
          </w:p>
        </w:tc>
        <w:tc>
          <w:tcPr>
            <w:tcW w:w="2845" w:type="dxa"/>
          </w:tcPr>
          <w:p w:rsidR="00E56CD6" w:rsidRDefault="00E56CD6" w:rsidP="00CE4631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  <w:tr w:rsidR="00E56CD6" w:rsidTr="00CE4631">
        <w:trPr>
          <w:trHeight w:val="17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6" w:rsidRDefault="00E56CD6" w:rsidP="00CE4631">
            <w:pPr>
              <w:jc w:val="center"/>
              <w:rPr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6" w:rsidRDefault="00E56CD6" w:rsidP="00CE46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代缴医疗费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6" w:rsidRDefault="00E56CD6" w:rsidP="00CE4631">
            <w:pPr>
              <w:autoSpaceDE w:val="0"/>
              <w:autoSpaceDN w:val="0"/>
              <w:adjustRightInd w:val="0"/>
              <w:rPr>
                <w:rFonts w:ascii="宋体" w:cs="宋体"/>
                <w:color w:val="000000"/>
              </w:rPr>
            </w:pPr>
          </w:p>
        </w:tc>
      </w:tr>
    </w:tbl>
    <w:p w:rsidR="00E56CD6" w:rsidRPr="00E56CD6" w:rsidRDefault="00E56CD6" w:rsidP="00E56CD6">
      <w:pPr>
        <w:pStyle w:val="a6"/>
      </w:pPr>
    </w:p>
    <w:sectPr w:rsidR="00E56CD6" w:rsidRPr="00E56CD6">
      <w:headerReference w:type="default" r:id="rId11"/>
      <w:footerReference w:type="default" r:id="rId12"/>
      <w:pgSz w:w="11906" w:h="16838"/>
      <w:pgMar w:top="1528" w:right="1800" w:bottom="1440" w:left="1800" w:header="567" w:footer="60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C8D" w:rsidRDefault="004D7C8D">
      <w:r>
        <w:separator/>
      </w:r>
    </w:p>
  </w:endnote>
  <w:endnote w:type="continuationSeparator" w:id="0">
    <w:p w:rsidR="004D7C8D" w:rsidRDefault="004D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ineDraw">
    <w:altName w:val="Courier New"/>
    <w:charset w:val="00"/>
    <w:family w:val="modern"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,Bold">
    <w:altName w:val="Arial"/>
    <w:charset w:val="00"/>
    <w:family w:val="swiss"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BAB" w:rsidRDefault="006B3BAB">
    <w:pPr>
      <w:pStyle w:val="af3"/>
      <w:pBdr>
        <w:top w:val="single" w:sz="4" w:space="1" w:color="auto"/>
      </w:pBdr>
      <w:tabs>
        <w:tab w:val="clear" w:pos="4153"/>
        <w:tab w:val="center" w:pos="2640"/>
      </w:tabs>
      <w:wordWrap w:val="0"/>
      <w:ind w:right="360"/>
      <w:rPr>
        <w:kern w:val="0"/>
        <w:szCs w:val="21"/>
      </w:rPr>
    </w:pPr>
    <w:r>
      <w:rPr>
        <w:rFonts w:ascii="宋体" w:hAnsi="Arial" w:hint="eastAsia"/>
      </w:rPr>
      <w:t xml:space="preserve">                               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>PAGE  \* Arabic  \* MERGEFORMAT</w:instrText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fldChar w:fldCharType="separate"/>
    </w:r>
    <w:r w:rsidR="00801231">
      <w:rPr>
        <w:noProof/>
        <w:kern w:val="0"/>
        <w:szCs w:val="21"/>
      </w:rPr>
      <w:t>5</w:t>
    </w:r>
    <w:r>
      <w:rPr>
        <w:rFonts w:hint="eastAsia"/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>/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801231">
      <w:rPr>
        <w:noProof/>
        <w:kern w:val="0"/>
        <w:szCs w:val="21"/>
      </w:rPr>
      <w:t>36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fldChar w:fldCharType="begin"/>
    </w:r>
    <w:r>
      <w:fldChar w:fldCharType="separate"/>
    </w:r>
    <w:r>
      <w:t>I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C8D" w:rsidRDefault="004D7C8D">
      <w:r>
        <w:separator/>
      </w:r>
    </w:p>
  </w:footnote>
  <w:footnote w:type="continuationSeparator" w:id="0">
    <w:p w:rsidR="004D7C8D" w:rsidRDefault="004D7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BAB" w:rsidRDefault="006B3BAB">
    <w:pPr>
      <w:pStyle w:val="af4"/>
      <w:wordWrap w:val="0"/>
      <w:jc w:val="right"/>
    </w:pPr>
    <w:r>
      <w:rPr>
        <w:rFonts w:hint="eastAsia"/>
      </w:rPr>
      <w:t>银行接口需求规格说明书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9D3"/>
    <w:multiLevelType w:val="multilevel"/>
    <w:tmpl w:val="07CB19D3"/>
    <w:lvl w:ilvl="0">
      <w:start w:val="1"/>
      <w:numFmt w:val="decimal"/>
      <w:suff w:val="space"/>
      <w:lvlText w:val="第%1章 "/>
      <w:lvlJc w:val="left"/>
      <w:pPr>
        <w:ind w:left="959" w:firstLine="0"/>
      </w:pPr>
      <w:rPr>
        <w:rFonts w:ascii="黑体" w:eastAsia="黑体" w:hAnsi="黑体" w:hint="eastAsia"/>
        <w:b/>
        <w:i w:val="0"/>
        <w:sz w:val="4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suff w:val="space"/>
      <w:lvlText w:val="%1.%2.%3"/>
      <w:lvlJc w:val="left"/>
      <w:pPr>
        <w:ind w:left="284" w:firstLine="0"/>
      </w:pPr>
      <w:rPr>
        <w:rFonts w:ascii="Times New Roman" w:hAnsi="Times New Roman" w:cs="Times New Roman" w:hint="default"/>
        <w:b/>
        <w:i w:val="0"/>
        <w:sz w:val="30"/>
      </w:rPr>
    </w:lvl>
    <w:lvl w:ilvl="3">
      <w:start w:val="1"/>
      <w:numFmt w:val="decimal"/>
      <w:suff w:val="nothing"/>
      <w:lvlText w:val="%1.%2.%3.%4 "/>
      <w:lvlJc w:val="left"/>
      <w:pPr>
        <w:ind w:left="1560" w:firstLine="0"/>
      </w:pPr>
      <w:rPr>
        <w:rFonts w:ascii="Times New Roman" w:hAnsi="Times New Roman" w:cs="Times New Roman" w:hint="default"/>
        <w:b/>
        <w:i w:val="0"/>
        <w:sz w:val="28"/>
      </w:rPr>
    </w:lvl>
    <w:lvl w:ilvl="4">
      <w:start w:val="1"/>
      <w:numFmt w:val="decimal"/>
      <w:suff w:val="nothing"/>
      <w:lvlText w:val="%1.%2.%3.%4.%5 "/>
      <w:lvlJc w:val="left"/>
      <w:pPr>
        <w:ind w:left="0" w:firstLine="0"/>
      </w:pPr>
      <w:rPr>
        <w:rFonts w:ascii="Times New Roman" w:eastAsia="宋体" w:hAnsi="Times New Roman" w:cs="Times New Roman" w:hint="default"/>
        <w:b/>
        <w:i w:val="0"/>
        <w:sz w:val="28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z w:val="24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0AB623ED"/>
    <w:multiLevelType w:val="multilevel"/>
    <w:tmpl w:val="0AB623E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FA572B"/>
    <w:multiLevelType w:val="multilevel"/>
    <w:tmpl w:val="20FA572B"/>
    <w:lvl w:ilvl="0">
      <w:start w:val="1"/>
      <w:numFmt w:val="decimal"/>
      <w:lvlText w:val="%1）"/>
      <w:lvlJc w:val="left"/>
      <w:pPr>
        <w:tabs>
          <w:tab w:val="left" w:pos="720"/>
        </w:tabs>
        <w:ind w:left="720" w:hanging="360"/>
      </w:pPr>
      <w:rPr>
        <w:rFonts w:hAnsi="Times New Roman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3">
    <w:nsid w:val="23AC428D"/>
    <w:multiLevelType w:val="multilevel"/>
    <w:tmpl w:val="23AC428D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pStyle w:val="a"/>
      <w:lvlText w:val="%2)"/>
      <w:lvlJc w:val="left"/>
      <w:pPr>
        <w:ind w:left="840" w:hanging="420"/>
      </w:pPr>
    </w:lvl>
    <w:lvl w:ilvl="2">
      <w:start w:val="1"/>
      <w:numFmt w:val="lowerRoman"/>
      <w:pStyle w:val="a0"/>
      <w:lvlText w:val="%3."/>
      <w:lvlJc w:val="right"/>
      <w:pPr>
        <w:ind w:left="1260" w:hanging="420"/>
      </w:pPr>
    </w:lvl>
    <w:lvl w:ilvl="3">
      <w:start w:val="1"/>
      <w:numFmt w:val="decimal"/>
      <w:pStyle w:val="a1"/>
      <w:lvlText w:val="%4."/>
      <w:lvlJc w:val="left"/>
      <w:pPr>
        <w:ind w:left="1680" w:hanging="420"/>
      </w:pPr>
    </w:lvl>
    <w:lvl w:ilvl="4">
      <w:start w:val="1"/>
      <w:numFmt w:val="lowerLetter"/>
      <w:pStyle w:val="a2"/>
      <w:lvlText w:val="%5)"/>
      <w:lvlJc w:val="left"/>
      <w:pPr>
        <w:ind w:left="2100" w:hanging="420"/>
      </w:pPr>
    </w:lvl>
    <w:lvl w:ilvl="5">
      <w:start w:val="1"/>
      <w:numFmt w:val="lowerRoman"/>
      <w:pStyle w:val="a3"/>
      <w:lvlText w:val="%6."/>
      <w:lvlJc w:val="right"/>
      <w:pPr>
        <w:ind w:left="2520" w:hanging="420"/>
      </w:pPr>
    </w:lvl>
    <w:lvl w:ilvl="6">
      <w:start w:val="1"/>
      <w:numFmt w:val="decimal"/>
      <w:pStyle w:val="a4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8C1669"/>
    <w:multiLevelType w:val="multilevel"/>
    <w:tmpl w:val="478C1669"/>
    <w:lvl w:ilvl="0">
      <w:start w:val="1"/>
      <w:numFmt w:val="decimal"/>
      <w:pStyle w:val="3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decimal"/>
      <w:lvlText w:val="%2）"/>
      <w:lvlJc w:val="left"/>
      <w:pPr>
        <w:tabs>
          <w:tab w:val="left" w:pos="780"/>
        </w:tabs>
        <w:ind w:left="78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B93038E"/>
    <w:multiLevelType w:val="multilevel"/>
    <w:tmpl w:val="07CB19D3"/>
    <w:lvl w:ilvl="0">
      <w:start w:val="1"/>
      <w:numFmt w:val="decimal"/>
      <w:suff w:val="space"/>
      <w:lvlText w:val="第%1章 "/>
      <w:lvlJc w:val="left"/>
      <w:pPr>
        <w:ind w:left="959" w:firstLine="0"/>
      </w:pPr>
      <w:rPr>
        <w:rFonts w:ascii="黑体" w:eastAsia="黑体" w:hAnsi="黑体" w:hint="eastAsia"/>
        <w:b/>
        <w:i w:val="0"/>
        <w:sz w:val="4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suff w:val="space"/>
      <w:lvlText w:val="%1.%2.%3"/>
      <w:lvlJc w:val="left"/>
      <w:pPr>
        <w:ind w:left="284" w:firstLine="0"/>
      </w:pPr>
      <w:rPr>
        <w:rFonts w:ascii="Times New Roman" w:hAnsi="Times New Roman" w:cs="Times New Roman" w:hint="default"/>
        <w:b/>
        <w:i w:val="0"/>
        <w:sz w:val="30"/>
      </w:rPr>
    </w:lvl>
    <w:lvl w:ilvl="3">
      <w:start w:val="1"/>
      <w:numFmt w:val="decimal"/>
      <w:suff w:val="nothing"/>
      <w:lvlText w:val="%1.%2.%3.%4 "/>
      <w:lvlJc w:val="left"/>
      <w:pPr>
        <w:ind w:left="1560" w:firstLine="0"/>
      </w:pPr>
      <w:rPr>
        <w:rFonts w:ascii="Times New Roman" w:hAnsi="Times New Roman" w:cs="Times New Roman" w:hint="default"/>
        <w:b/>
        <w:i w:val="0"/>
        <w:sz w:val="28"/>
      </w:rPr>
    </w:lvl>
    <w:lvl w:ilvl="4">
      <w:start w:val="1"/>
      <w:numFmt w:val="decimal"/>
      <w:suff w:val="nothing"/>
      <w:lvlText w:val="%1.%2.%3.%4.%5 "/>
      <w:lvlJc w:val="left"/>
      <w:pPr>
        <w:ind w:left="0" w:firstLine="0"/>
      </w:pPr>
      <w:rPr>
        <w:rFonts w:ascii="Times New Roman" w:eastAsia="宋体" w:hAnsi="Times New Roman" w:cs="Times New Roman" w:hint="default"/>
        <w:b/>
        <w:i w:val="0"/>
        <w:sz w:val="28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z w:val="24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6">
    <w:nsid w:val="50D37226"/>
    <w:multiLevelType w:val="multilevel"/>
    <w:tmpl w:val="50D37226"/>
    <w:lvl w:ilvl="0">
      <w:start w:val="1"/>
      <w:numFmt w:val="decimal"/>
      <w:lvlText w:val="（%1）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)"/>
      <w:lvlJc w:val="left"/>
      <w:pPr>
        <w:tabs>
          <w:tab w:val="left" w:pos="480"/>
        </w:tabs>
        <w:ind w:left="480" w:hanging="420"/>
      </w:pPr>
    </w:lvl>
    <w:lvl w:ilvl="2">
      <w:start w:val="1"/>
      <w:numFmt w:val="lowerRoman"/>
      <w:lvlText w:val="%3."/>
      <w:lvlJc w:val="right"/>
      <w:pPr>
        <w:tabs>
          <w:tab w:val="left" w:pos="900"/>
        </w:tabs>
        <w:ind w:left="900" w:hanging="420"/>
      </w:pPr>
    </w:lvl>
    <w:lvl w:ilvl="3">
      <w:start w:val="1"/>
      <w:numFmt w:val="decimal"/>
      <w:lvlText w:val="%4."/>
      <w:lvlJc w:val="left"/>
      <w:pPr>
        <w:tabs>
          <w:tab w:val="left" w:pos="1320"/>
        </w:tabs>
        <w:ind w:left="1320" w:hanging="420"/>
      </w:pPr>
    </w:lvl>
    <w:lvl w:ilvl="4">
      <w:start w:val="1"/>
      <w:numFmt w:val="lowerLetter"/>
      <w:lvlText w:val="%5)"/>
      <w:lvlJc w:val="left"/>
      <w:pPr>
        <w:tabs>
          <w:tab w:val="left" w:pos="1740"/>
        </w:tabs>
        <w:ind w:left="1740" w:hanging="420"/>
      </w:pPr>
    </w:lvl>
    <w:lvl w:ilvl="5">
      <w:start w:val="1"/>
      <w:numFmt w:val="lowerRoman"/>
      <w:lvlText w:val="%6."/>
      <w:lvlJc w:val="right"/>
      <w:pPr>
        <w:tabs>
          <w:tab w:val="left" w:pos="2160"/>
        </w:tabs>
        <w:ind w:left="2160" w:hanging="420"/>
      </w:pPr>
    </w:lvl>
    <w:lvl w:ilvl="6">
      <w:start w:val="1"/>
      <w:numFmt w:val="decimal"/>
      <w:lvlText w:val="%7."/>
      <w:lvlJc w:val="left"/>
      <w:pPr>
        <w:tabs>
          <w:tab w:val="left" w:pos="2580"/>
        </w:tabs>
        <w:ind w:left="2580" w:hanging="420"/>
      </w:pPr>
    </w:lvl>
    <w:lvl w:ilvl="7">
      <w:start w:val="1"/>
      <w:numFmt w:val="lowerLetter"/>
      <w:lvlText w:val="%8)"/>
      <w:lvlJc w:val="left"/>
      <w:pPr>
        <w:tabs>
          <w:tab w:val="left" w:pos="3000"/>
        </w:tabs>
        <w:ind w:left="3000" w:hanging="420"/>
      </w:pPr>
    </w:lvl>
    <w:lvl w:ilvl="8">
      <w:start w:val="1"/>
      <w:numFmt w:val="lowerRoman"/>
      <w:lvlText w:val="%9."/>
      <w:lvlJc w:val="right"/>
      <w:pPr>
        <w:tabs>
          <w:tab w:val="left" w:pos="3420"/>
        </w:tabs>
        <w:ind w:left="3420" w:hanging="420"/>
      </w:pPr>
    </w:lvl>
  </w:abstractNum>
  <w:abstractNum w:abstractNumId="7">
    <w:nsid w:val="7009680B"/>
    <w:multiLevelType w:val="multilevel"/>
    <w:tmpl w:val="7009680B"/>
    <w:lvl w:ilvl="0">
      <w:start w:val="1"/>
      <w:numFmt w:val="decimal"/>
      <w:lvlText w:val="(%1)"/>
      <w:lvlJc w:val="left"/>
      <w:pPr>
        <w:tabs>
          <w:tab w:val="left" w:pos="1320"/>
        </w:tabs>
        <w:ind w:left="1320" w:hanging="420"/>
      </w:pPr>
    </w:lvl>
    <w:lvl w:ilvl="1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2">
      <w:start w:val="1"/>
      <w:numFmt w:val="decimal"/>
      <w:lvlText w:val="%3、"/>
      <w:lvlJc w:val="left"/>
      <w:pPr>
        <w:tabs>
          <w:tab w:val="left" w:pos="1620"/>
        </w:tabs>
        <w:ind w:left="1620" w:hanging="360"/>
      </w:pPr>
      <w:rPr>
        <w:b/>
      </w:rPr>
    </w:lvl>
    <w:lvl w:ilvl="3">
      <w:start w:val="1"/>
      <w:numFmt w:val="decimal"/>
      <w:lvlText w:val="（%4）"/>
      <w:lvlJc w:val="left"/>
      <w:pPr>
        <w:tabs>
          <w:tab w:val="left" w:pos="2400"/>
        </w:tabs>
        <w:ind w:left="2400" w:hanging="720"/>
      </w:pPr>
      <w:rPr>
        <w:rFonts w:hAnsi="宋体" w:cs="Arial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8">
    <w:nsid w:val="74646777"/>
    <w:multiLevelType w:val="multilevel"/>
    <w:tmpl w:val="74646777"/>
    <w:lvl w:ilvl="0">
      <w:start w:val="1"/>
      <w:numFmt w:val="decimal"/>
      <w:suff w:val="space"/>
      <w:lvlText w:val="第%1章 "/>
      <w:lvlJc w:val="left"/>
      <w:pPr>
        <w:ind w:left="959" w:firstLine="0"/>
      </w:pPr>
      <w:rPr>
        <w:rFonts w:ascii="黑体" w:eastAsia="黑体" w:hAnsi="黑体" w:hint="eastAsia"/>
        <w:b/>
        <w:i w:val="0"/>
        <w:sz w:val="4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pStyle w:val="30"/>
      <w:suff w:val="space"/>
      <w:lvlText w:val="%1.%2.%3"/>
      <w:lvlJc w:val="left"/>
      <w:pPr>
        <w:ind w:left="284" w:firstLine="0"/>
      </w:pPr>
      <w:rPr>
        <w:rFonts w:ascii="Times New Roman" w:hAnsi="Times New Roman" w:cs="Times New Roman" w:hint="default"/>
        <w:b/>
        <w:i w:val="0"/>
        <w:sz w:val="30"/>
      </w:rPr>
    </w:lvl>
    <w:lvl w:ilvl="3">
      <w:start w:val="1"/>
      <w:numFmt w:val="decimal"/>
      <w:pStyle w:val="4"/>
      <w:suff w:val="nothing"/>
      <w:lvlText w:val="%1.%2.%3.%4 "/>
      <w:lvlJc w:val="left"/>
      <w:pPr>
        <w:ind w:left="1560" w:firstLine="0"/>
      </w:pPr>
      <w:rPr>
        <w:rFonts w:ascii="Times New Roman" w:hAnsi="Times New Roman" w:cs="Times New Roman" w:hint="default"/>
        <w:b/>
        <w:i w:val="0"/>
        <w:sz w:val="28"/>
      </w:rPr>
    </w:lvl>
    <w:lvl w:ilvl="4">
      <w:start w:val="1"/>
      <w:numFmt w:val="decimal"/>
      <w:pStyle w:val="5"/>
      <w:suff w:val="nothing"/>
      <w:lvlText w:val="%1.%2.%3.%4.%5 "/>
      <w:lvlJc w:val="left"/>
      <w:pPr>
        <w:ind w:left="0" w:firstLine="0"/>
      </w:pPr>
      <w:rPr>
        <w:rFonts w:ascii="Times New Roman" w:eastAsia="宋体" w:hAnsi="Times New Roman" w:cs="Times New Roman" w:hint="default"/>
        <w:b/>
        <w:i w:val="0"/>
        <w:sz w:val="28"/>
      </w:rPr>
    </w:lvl>
    <w:lvl w:ilvl="5">
      <w:start w:val="1"/>
      <w:numFmt w:val="decimal"/>
      <w:pStyle w:val="6"/>
      <w:suff w:val="nothing"/>
      <w:lvlText w:val="%1.%2.%3.%4.%5.%6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z w:val="24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8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4E"/>
    <w:rsid w:val="00013D79"/>
    <w:rsid w:val="00015630"/>
    <w:rsid w:val="000204D3"/>
    <w:rsid w:val="00030035"/>
    <w:rsid w:val="00035B4E"/>
    <w:rsid w:val="0005591E"/>
    <w:rsid w:val="000643BE"/>
    <w:rsid w:val="00085D54"/>
    <w:rsid w:val="0008692F"/>
    <w:rsid w:val="00097EEB"/>
    <w:rsid w:val="000C16D7"/>
    <w:rsid w:val="000D434E"/>
    <w:rsid w:val="000D672D"/>
    <w:rsid w:val="000E359E"/>
    <w:rsid w:val="000E4C08"/>
    <w:rsid w:val="000F02AC"/>
    <w:rsid w:val="000F3FC9"/>
    <w:rsid w:val="001000A4"/>
    <w:rsid w:val="0011209E"/>
    <w:rsid w:val="0011688D"/>
    <w:rsid w:val="001209BE"/>
    <w:rsid w:val="00126A73"/>
    <w:rsid w:val="00145857"/>
    <w:rsid w:val="00185903"/>
    <w:rsid w:val="001874B6"/>
    <w:rsid w:val="00190C43"/>
    <w:rsid w:val="001966A6"/>
    <w:rsid w:val="001B16E6"/>
    <w:rsid w:val="001B66A7"/>
    <w:rsid w:val="001E1E4B"/>
    <w:rsid w:val="001E2160"/>
    <w:rsid w:val="001F7035"/>
    <w:rsid w:val="00221C91"/>
    <w:rsid w:val="002244D3"/>
    <w:rsid w:val="002338FE"/>
    <w:rsid w:val="002476D8"/>
    <w:rsid w:val="00251901"/>
    <w:rsid w:val="00261F1A"/>
    <w:rsid w:val="00262EA3"/>
    <w:rsid w:val="00285F0A"/>
    <w:rsid w:val="00287D50"/>
    <w:rsid w:val="0029735F"/>
    <w:rsid w:val="002A2B86"/>
    <w:rsid w:val="002B15D8"/>
    <w:rsid w:val="002F26CA"/>
    <w:rsid w:val="002F4311"/>
    <w:rsid w:val="002F627A"/>
    <w:rsid w:val="003144E2"/>
    <w:rsid w:val="003337B3"/>
    <w:rsid w:val="0034784D"/>
    <w:rsid w:val="00356A76"/>
    <w:rsid w:val="003626F9"/>
    <w:rsid w:val="00362A3A"/>
    <w:rsid w:val="0036458A"/>
    <w:rsid w:val="00367468"/>
    <w:rsid w:val="003A2FBA"/>
    <w:rsid w:val="003A35F0"/>
    <w:rsid w:val="003A3A3B"/>
    <w:rsid w:val="003D2A57"/>
    <w:rsid w:val="003D2F2C"/>
    <w:rsid w:val="003D7D8F"/>
    <w:rsid w:val="003E2E2D"/>
    <w:rsid w:val="003E3BA2"/>
    <w:rsid w:val="003E4F70"/>
    <w:rsid w:val="003E75C9"/>
    <w:rsid w:val="003E76EE"/>
    <w:rsid w:val="003F6012"/>
    <w:rsid w:val="0040240F"/>
    <w:rsid w:val="00404225"/>
    <w:rsid w:val="00404F0B"/>
    <w:rsid w:val="004068EE"/>
    <w:rsid w:val="00413A6E"/>
    <w:rsid w:val="00417AEE"/>
    <w:rsid w:val="004353BC"/>
    <w:rsid w:val="00445817"/>
    <w:rsid w:val="00465865"/>
    <w:rsid w:val="00465898"/>
    <w:rsid w:val="00492517"/>
    <w:rsid w:val="004B49C8"/>
    <w:rsid w:val="004B57C3"/>
    <w:rsid w:val="004C1617"/>
    <w:rsid w:val="004D41CE"/>
    <w:rsid w:val="004D7C8D"/>
    <w:rsid w:val="00503C4A"/>
    <w:rsid w:val="005100F9"/>
    <w:rsid w:val="005144DF"/>
    <w:rsid w:val="005247D1"/>
    <w:rsid w:val="005363A4"/>
    <w:rsid w:val="00536BEF"/>
    <w:rsid w:val="00537D72"/>
    <w:rsid w:val="00541DFE"/>
    <w:rsid w:val="00546058"/>
    <w:rsid w:val="00546C1D"/>
    <w:rsid w:val="00571C65"/>
    <w:rsid w:val="005942E2"/>
    <w:rsid w:val="00597BEF"/>
    <w:rsid w:val="005D1C26"/>
    <w:rsid w:val="005D3BBD"/>
    <w:rsid w:val="005D560D"/>
    <w:rsid w:val="005D646D"/>
    <w:rsid w:val="005E010B"/>
    <w:rsid w:val="005E2358"/>
    <w:rsid w:val="005F4300"/>
    <w:rsid w:val="006058C7"/>
    <w:rsid w:val="006104D7"/>
    <w:rsid w:val="0062143D"/>
    <w:rsid w:val="006241CE"/>
    <w:rsid w:val="00627826"/>
    <w:rsid w:val="00632E62"/>
    <w:rsid w:val="00640ABB"/>
    <w:rsid w:val="00645EF5"/>
    <w:rsid w:val="006526CB"/>
    <w:rsid w:val="00661A3F"/>
    <w:rsid w:val="00682F96"/>
    <w:rsid w:val="00691962"/>
    <w:rsid w:val="0069389F"/>
    <w:rsid w:val="00693D90"/>
    <w:rsid w:val="00696F93"/>
    <w:rsid w:val="006A64F1"/>
    <w:rsid w:val="006B2D48"/>
    <w:rsid w:val="006B3BAB"/>
    <w:rsid w:val="006C2B13"/>
    <w:rsid w:val="006C3D02"/>
    <w:rsid w:val="006C6571"/>
    <w:rsid w:val="006D382A"/>
    <w:rsid w:val="007040BD"/>
    <w:rsid w:val="00705A91"/>
    <w:rsid w:val="00707BB3"/>
    <w:rsid w:val="00716E46"/>
    <w:rsid w:val="007471A6"/>
    <w:rsid w:val="0075204A"/>
    <w:rsid w:val="00755290"/>
    <w:rsid w:val="00774035"/>
    <w:rsid w:val="00774C76"/>
    <w:rsid w:val="00792203"/>
    <w:rsid w:val="007941BB"/>
    <w:rsid w:val="007A12D5"/>
    <w:rsid w:val="007A33A7"/>
    <w:rsid w:val="007A54E9"/>
    <w:rsid w:val="007B4A33"/>
    <w:rsid w:val="007B7088"/>
    <w:rsid w:val="007C49DD"/>
    <w:rsid w:val="007C5B35"/>
    <w:rsid w:val="007D7E78"/>
    <w:rsid w:val="007E6280"/>
    <w:rsid w:val="007F0583"/>
    <w:rsid w:val="007F1C3E"/>
    <w:rsid w:val="00801231"/>
    <w:rsid w:val="00801E33"/>
    <w:rsid w:val="00803688"/>
    <w:rsid w:val="00805C4A"/>
    <w:rsid w:val="0082403D"/>
    <w:rsid w:val="00862925"/>
    <w:rsid w:val="00867CBD"/>
    <w:rsid w:val="0087021A"/>
    <w:rsid w:val="008934B3"/>
    <w:rsid w:val="008B276D"/>
    <w:rsid w:val="008B7F58"/>
    <w:rsid w:val="008C714A"/>
    <w:rsid w:val="008D2F98"/>
    <w:rsid w:val="008D5F3C"/>
    <w:rsid w:val="008E491F"/>
    <w:rsid w:val="008F1ADB"/>
    <w:rsid w:val="00904D65"/>
    <w:rsid w:val="00913D84"/>
    <w:rsid w:val="0091501C"/>
    <w:rsid w:val="00921C88"/>
    <w:rsid w:val="009375AC"/>
    <w:rsid w:val="00950C38"/>
    <w:rsid w:val="0095748F"/>
    <w:rsid w:val="00960B3E"/>
    <w:rsid w:val="00994C99"/>
    <w:rsid w:val="00995D14"/>
    <w:rsid w:val="009A5081"/>
    <w:rsid w:val="009A6B67"/>
    <w:rsid w:val="009B1D02"/>
    <w:rsid w:val="009B4404"/>
    <w:rsid w:val="009C563C"/>
    <w:rsid w:val="009D1E84"/>
    <w:rsid w:val="009D2367"/>
    <w:rsid w:val="009E2A39"/>
    <w:rsid w:val="009E2E1B"/>
    <w:rsid w:val="009E3F03"/>
    <w:rsid w:val="009F59EC"/>
    <w:rsid w:val="00A07C13"/>
    <w:rsid w:val="00A16181"/>
    <w:rsid w:val="00A2560F"/>
    <w:rsid w:val="00A41CAA"/>
    <w:rsid w:val="00A445C7"/>
    <w:rsid w:val="00A6420D"/>
    <w:rsid w:val="00A75D36"/>
    <w:rsid w:val="00A75E5D"/>
    <w:rsid w:val="00A83B7F"/>
    <w:rsid w:val="00A8533A"/>
    <w:rsid w:val="00AA3A73"/>
    <w:rsid w:val="00AA7E39"/>
    <w:rsid w:val="00AB02AA"/>
    <w:rsid w:val="00AB16BA"/>
    <w:rsid w:val="00AB5563"/>
    <w:rsid w:val="00AC0E9B"/>
    <w:rsid w:val="00AC7F7C"/>
    <w:rsid w:val="00AE0E0B"/>
    <w:rsid w:val="00AF5FA2"/>
    <w:rsid w:val="00B010D4"/>
    <w:rsid w:val="00B10F14"/>
    <w:rsid w:val="00B11C7C"/>
    <w:rsid w:val="00B121F2"/>
    <w:rsid w:val="00B164C3"/>
    <w:rsid w:val="00B16696"/>
    <w:rsid w:val="00B225F4"/>
    <w:rsid w:val="00B23157"/>
    <w:rsid w:val="00B51945"/>
    <w:rsid w:val="00B54C07"/>
    <w:rsid w:val="00B5548A"/>
    <w:rsid w:val="00B63628"/>
    <w:rsid w:val="00B72BD6"/>
    <w:rsid w:val="00B76C0E"/>
    <w:rsid w:val="00B77FC6"/>
    <w:rsid w:val="00B8072A"/>
    <w:rsid w:val="00B87307"/>
    <w:rsid w:val="00B87B46"/>
    <w:rsid w:val="00BA7A55"/>
    <w:rsid w:val="00BB0F6A"/>
    <w:rsid w:val="00BB6F0D"/>
    <w:rsid w:val="00BC362D"/>
    <w:rsid w:val="00BC4B06"/>
    <w:rsid w:val="00BC6D89"/>
    <w:rsid w:val="00BD04F6"/>
    <w:rsid w:val="00BD2319"/>
    <w:rsid w:val="00BD7E53"/>
    <w:rsid w:val="00BE33D5"/>
    <w:rsid w:val="00C019AB"/>
    <w:rsid w:val="00C058E1"/>
    <w:rsid w:val="00C06D7B"/>
    <w:rsid w:val="00C23E11"/>
    <w:rsid w:val="00C61BE9"/>
    <w:rsid w:val="00C653BC"/>
    <w:rsid w:val="00C6695D"/>
    <w:rsid w:val="00C741E0"/>
    <w:rsid w:val="00C75D9D"/>
    <w:rsid w:val="00C762A8"/>
    <w:rsid w:val="00C962C2"/>
    <w:rsid w:val="00C97B94"/>
    <w:rsid w:val="00CA0C7A"/>
    <w:rsid w:val="00CA6E91"/>
    <w:rsid w:val="00CB2B9D"/>
    <w:rsid w:val="00CC44C6"/>
    <w:rsid w:val="00CD0EE1"/>
    <w:rsid w:val="00CD1C49"/>
    <w:rsid w:val="00CD3BEA"/>
    <w:rsid w:val="00CD3C5F"/>
    <w:rsid w:val="00CE1824"/>
    <w:rsid w:val="00CE5CD2"/>
    <w:rsid w:val="00CE6FC5"/>
    <w:rsid w:val="00CE7D19"/>
    <w:rsid w:val="00CF40BD"/>
    <w:rsid w:val="00D01881"/>
    <w:rsid w:val="00D0406E"/>
    <w:rsid w:val="00D1406D"/>
    <w:rsid w:val="00D143BB"/>
    <w:rsid w:val="00D16488"/>
    <w:rsid w:val="00D167DE"/>
    <w:rsid w:val="00D1698A"/>
    <w:rsid w:val="00D274EE"/>
    <w:rsid w:val="00D3082A"/>
    <w:rsid w:val="00D3606A"/>
    <w:rsid w:val="00D37D18"/>
    <w:rsid w:val="00D44FD5"/>
    <w:rsid w:val="00D47EAD"/>
    <w:rsid w:val="00D71E16"/>
    <w:rsid w:val="00D84F0D"/>
    <w:rsid w:val="00DA3021"/>
    <w:rsid w:val="00DB1829"/>
    <w:rsid w:val="00DF58E5"/>
    <w:rsid w:val="00E046BB"/>
    <w:rsid w:val="00E10796"/>
    <w:rsid w:val="00E1247F"/>
    <w:rsid w:val="00E154A3"/>
    <w:rsid w:val="00E20A0A"/>
    <w:rsid w:val="00E21DBF"/>
    <w:rsid w:val="00E248AD"/>
    <w:rsid w:val="00E36E46"/>
    <w:rsid w:val="00E47575"/>
    <w:rsid w:val="00E569EA"/>
    <w:rsid w:val="00E56CD6"/>
    <w:rsid w:val="00E67037"/>
    <w:rsid w:val="00E737CA"/>
    <w:rsid w:val="00E76459"/>
    <w:rsid w:val="00E803AD"/>
    <w:rsid w:val="00E83493"/>
    <w:rsid w:val="00EC01F5"/>
    <w:rsid w:val="00EC4BC8"/>
    <w:rsid w:val="00EC5177"/>
    <w:rsid w:val="00EE1B31"/>
    <w:rsid w:val="00EF1D49"/>
    <w:rsid w:val="00EF6CA8"/>
    <w:rsid w:val="00F05A48"/>
    <w:rsid w:val="00F15533"/>
    <w:rsid w:val="00F24636"/>
    <w:rsid w:val="00F277A7"/>
    <w:rsid w:val="00F36C46"/>
    <w:rsid w:val="00F379D3"/>
    <w:rsid w:val="00F408E8"/>
    <w:rsid w:val="00F50CAD"/>
    <w:rsid w:val="00F546BB"/>
    <w:rsid w:val="00F557E7"/>
    <w:rsid w:val="00F627C9"/>
    <w:rsid w:val="00F72018"/>
    <w:rsid w:val="00F7734D"/>
    <w:rsid w:val="00F77B8D"/>
    <w:rsid w:val="00F81B77"/>
    <w:rsid w:val="00FC5E52"/>
    <w:rsid w:val="00FC6885"/>
    <w:rsid w:val="00FD0363"/>
    <w:rsid w:val="00FD4125"/>
    <w:rsid w:val="00FD6534"/>
    <w:rsid w:val="6D93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semiHidden="1" w:uiPriority="0"/>
    <w:lsdException w:name="caption" w:uiPriority="35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3" w:uiPriority="0"/>
    <w:lsdException w:name="Block Text" w:semiHidden="1" w:unhideWhenUsed="1"/>
    <w:lsdException w:name="FollowedHyperlink" w:uiPriority="0"/>
    <w:lsdException w:name="Strong" w:uiPriority="0" w:qFormat="1"/>
    <w:lsdException w:name="Emphasis" w:uiPriority="20" w:qFormat="1"/>
    <w:lsdException w:name="Document Map" w:semiHidden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E56C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pageBreakBefore/>
      <w:widowControl/>
      <w:autoSpaceDE w:val="0"/>
      <w:autoSpaceDN w:val="0"/>
      <w:spacing w:before="240" w:after="120" w:line="360" w:lineRule="auto"/>
      <w:jc w:val="left"/>
      <w:outlineLvl w:val="0"/>
    </w:pPr>
    <w:rPr>
      <w:rFonts w:ascii="Arial" w:hAnsi="Arial"/>
      <w:b/>
      <w:bCs/>
      <w:sz w:val="36"/>
      <w:szCs w:val="20"/>
    </w:rPr>
  </w:style>
  <w:style w:type="paragraph" w:styleId="20">
    <w:name w:val="heading 2"/>
    <w:basedOn w:val="a5"/>
    <w:next w:val="a6"/>
    <w:link w:val="2Char"/>
    <w:qFormat/>
    <w:pPr>
      <w:keepNext/>
      <w:keepLines/>
      <w:numPr>
        <w:ilvl w:val="1"/>
        <w:numId w:val="1"/>
      </w:numPr>
      <w:spacing w:before="400" w:line="360" w:lineRule="auto"/>
      <w:outlineLvl w:val="1"/>
    </w:pPr>
    <w:rPr>
      <w:rFonts w:ascii="Arial" w:hAnsi="Arial"/>
      <w:b/>
      <w:sz w:val="32"/>
      <w:szCs w:val="20"/>
    </w:rPr>
  </w:style>
  <w:style w:type="paragraph" w:styleId="30">
    <w:name w:val="heading 3"/>
    <w:basedOn w:val="a5"/>
    <w:next w:val="a6"/>
    <w:link w:val="3Char"/>
    <w:qFormat/>
    <w:pPr>
      <w:keepNext/>
      <w:keepLines/>
      <w:numPr>
        <w:ilvl w:val="2"/>
        <w:numId w:val="1"/>
      </w:numPr>
      <w:spacing w:before="200" w:line="360" w:lineRule="auto"/>
      <w:outlineLvl w:val="2"/>
    </w:pPr>
    <w:rPr>
      <w:rFonts w:ascii="Tahoma" w:hAnsi="Tahoma"/>
      <w:b/>
      <w:sz w:val="30"/>
      <w:szCs w:val="20"/>
    </w:rPr>
  </w:style>
  <w:style w:type="paragraph" w:styleId="4">
    <w:name w:val="heading 4"/>
    <w:basedOn w:val="a5"/>
    <w:next w:val="21"/>
    <w:link w:val="4Char"/>
    <w:qFormat/>
    <w:pPr>
      <w:keepNext/>
      <w:keepLines/>
      <w:numPr>
        <w:ilvl w:val="3"/>
        <w:numId w:val="1"/>
      </w:numPr>
      <w:spacing w:before="120" w:line="360" w:lineRule="auto"/>
      <w:ind w:left="0"/>
      <w:outlineLvl w:val="3"/>
    </w:pPr>
    <w:rPr>
      <w:rFonts w:ascii="Arial" w:hAnsi="Tahoma"/>
      <w:b/>
      <w:bCs/>
      <w:sz w:val="24"/>
      <w:szCs w:val="20"/>
    </w:rPr>
  </w:style>
  <w:style w:type="paragraph" w:styleId="5">
    <w:name w:val="heading 5"/>
    <w:basedOn w:val="a5"/>
    <w:next w:val="21"/>
    <w:link w:val="5Char"/>
    <w:qFormat/>
    <w:pPr>
      <w:keepNext/>
      <w:keepLines/>
      <w:numPr>
        <w:ilvl w:val="4"/>
        <w:numId w:val="1"/>
      </w:numPr>
      <w:spacing w:before="60"/>
      <w:outlineLvl w:val="4"/>
    </w:pPr>
    <w:rPr>
      <w:rFonts w:ascii="Tahoma" w:hAnsi="Tahoma"/>
      <w:b/>
      <w:sz w:val="28"/>
      <w:szCs w:val="20"/>
    </w:rPr>
  </w:style>
  <w:style w:type="paragraph" w:styleId="6">
    <w:name w:val="heading 6"/>
    <w:basedOn w:val="a5"/>
    <w:next w:val="21"/>
    <w:link w:val="6Char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sz w:val="24"/>
      <w:szCs w:val="20"/>
    </w:rPr>
  </w:style>
  <w:style w:type="paragraph" w:styleId="7">
    <w:name w:val="heading 7"/>
    <w:basedOn w:val="a5"/>
    <w:next w:val="a7"/>
    <w:link w:val="7Char"/>
    <w:qFormat/>
    <w:pPr>
      <w:keepNext/>
      <w:keepLines/>
      <w:spacing w:before="240" w:after="64" w:line="320" w:lineRule="auto"/>
      <w:outlineLvl w:val="6"/>
    </w:pPr>
    <w:rPr>
      <w:rFonts w:ascii="Tahoma" w:hAnsi="Tahoma"/>
      <w:b/>
      <w:sz w:val="24"/>
      <w:szCs w:val="20"/>
    </w:rPr>
  </w:style>
  <w:style w:type="paragraph" w:styleId="8">
    <w:name w:val="heading 8"/>
    <w:basedOn w:val="a5"/>
    <w:next w:val="a7"/>
    <w:link w:val="8Char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5"/>
    <w:next w:val="a7"/>
    <w:link w:val="9Char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6">
    <w:name w:val="Body Text First Indent"/>
    <w:basedOn w:val="a5"/>
    <w:link w:val="Char"/>
    <w:pPr>
      <w:spacing w:line="300" w:lineRule="auto"/>
      <w:ind w:firstLine="476"/>
    </w:pPr>
    <w:rPr>
      <w:rFonts w:ascii="Tahoma" w:hAnsi="Tahoma" w:cstheme="minorBidi"/>
      <w:sz w:val="24"/>
      <w:szCs w:val="22"/>
    </w:rPr>
  </w:style>
  <w:style w:type="paragraph" w:customStyle="1" w:styleId="21">
    <w:name w:val="正文缩进2"/>
    <w:basedOn w:val="a5"/>
    <w:pPr>
      <w:spacing w:before="60"/>
      <w:ind w:firstLine="476"/>
    </w:pPr>
    <w:rPr>
      <w:szCs w:val="20"/>
    </w:rPr>
  </w:style>
  <w:style w:type="paragraph" w:styleId="a7">
    <w:name w:val="Normal Indent"/>
    <w:basedOn w:val="a5"/>
    <w:link w:val="Char0"/>
    <w:pPr>
      <w:ind w:firstLineChars="200" w:firstLine="420"/>
    </w:pPr>
    <w:rPr>
      <w:rFonts w:ascii="Tahoma" w:hAnsi="Tahoma" w:cstheme="minorBidi"/>
      <w:sz w:val="24"/>
    </w:rPr>
  </w:style>
  <w:style w:type="paragraph" w:styleId="70">
    <w:name w:val="toc 7"/>
    <w:basedOn w:val="a5"/>
    <w:next w:val="a5"/>
    <w:uiPriority w:val="39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2">
    <w:name w:val="List Number 2"/>
    <w:basedOn w:val="a5"/>
    <w:uiPriority w:val="99"/>
    <w:unhideWhenUsed/>
    <w:pPr>
      <w:widowControl/>
      <w:numPr>
        <w:numId w:val="2"/>
      </w:numPr>
      <w:tabs>
        <w:tab w:val="left" w:pos="780"/>
      </w:tabs>
      <w:spacing w:before="120" w:after="120"/>
      <w:contextualSpacing/>
      <w:jc w:val="left"/>
    </w:pPr>
    <w:rPr>
      <w:rFonts w:ascii="Calibri" w:hAnsi="Calibri"/>
      <w:kern w:val="0"/>
      <w:sz w:val="24"/>
      <w:szCs w:val="22"/>
      <w:lang w:eastAsia="en-US" w:bidi="en-US"/>
    </w:rPr>
  </w:style>
  <w:style w:type="paragraph" w:styleId="ab">
    <w:name w:val="caption"/>
    <w:basedOn w:val="a5"/>
    <w:next w:val="a5"/>
    <w:uiPriority w:val="35"/>
    <w:qFormat/>
    <w:rPr>
      <w:rFonts w:ascii="Arial" w:eastAsia="黑体" w:hAnsi="Arial" w:cs="Arial"/>
      <w:sz w:val="20"/>
      <w:szCs w:val="20"/>
    </w:rPr>
  </w:style>
  <w:style w:type="paragraph" w:styleId="ac">
    <w:name w:val="Document Map"/>
    <w:basedOn w:val="a5"/>
    <w:link w:val="Char1"/>
    <w:uiPriority w:val="99"/>
    <w:semiHidden/>
    <w:pPr>
      <w:shd w:val="clear" w:color="auto" w:fill="000080"/>
    </w:pPr>
    <w:rPr>
      <w:rFonts w:ascii="Tahoma" w:hAnsi="Tahoma" w:cstheme="minorBidi"/>
      <w:sz w:val="24"/>
    </w:rPr>
  </w:style>
  <w:style w:type="paragraph" w:styleId="ad">
    <w:name w:val="annotation text"/>
    <w:basedOn w:val="a5"/>
    <w:link w:val="Char10"/>
    <w:uiPriority w:val="99"/>
    <w:unhideWhenUsed/>
    <w:pPr>
      <w:jc w:val="left"/>
    </w:pPr>
  </w:style>
  <w:style w:type="paragraph" w:styleId="3">
    <w:name w:val="Body Text 3"/>
    <w:basedOn w:val="a5"/>
    <w:link w:val="3Char0"/>
    <w:pPr>
      <w:numPr>
        <w:numId w:val="3"/>
      </w:numPr>
      <w:tabs>
        <w:tab w:val="clear" w:pos="900"/>
      </w:tabs>
      <w:spacing w:after="120"/>
      <w:ind w:left="0" w:firstLine="0"/>
    </w:pPr>
    <w:rPr>
      <w:rFonts w:ascii="Tahoma" w:eastAsiaTheme="minorEastAsia" w:hAnsi="Tahoma" w:cstheme="minorBidi"/>
      <w:sz w:val="16"/>
      <w:szCs w:val="16"/>
    </w:rPr>
  </w:style>
  <w:style w:type="paragraph" w:styleId="31">
    <w:name w:val="List Bullet 3"/>
    <w:basedOn w:val="a5"/>
    <w:pPr>
      <w:tabs>
        <w:tab w:val="left" w:pos="1200"/>
      </w:tabs>
      <w:ind w:left="420" w:hanging="420"/>
    </w:pPr>
    <w:rPr>
      <w:szCs w:val="20"/>
    </w:rPr>
  </w:style>
  <w:style w:type="paragraph" w:styleId="ae">
    <w:name w:val="Body Text"/>
    <w:basedOn w:val="a5"/>
    <w:link w:val="Char11"/>
    <w:uiPriority w:val="99"/>
    <w:unhideWhenUsed/>
    <w:pPr>
      <w:spacing w:after="120"/>
    </w:pPr>
  </w:style>
  <w:style w:type="paragraph" w:styleId="af">
    <w:name w:val="Body Text Indent"/>
    <w:basedOn w:val="a5"/>
    <w:link w:val="Char2"/>
    <w:pPr>
      <w:spacing w:before="120" w:after="120" w:line="360" w:lineRule="auto"/>
      <w:ind w:firstLine="525"/>
    </w:pPr>
    <w:rPr>
      <w:rFonts w:ascii="宋体" w:hAnsi="Tahoma" w:cstheme="minorBidi"/>
      <w:sz w:val="24"/>
      <w:szCs w:val="22"/>
    </w:rPr>
  </w:style>
  <w:style w:type="paragraph" w:styleId="50">
    <w:name w:val="toc 5"/>
    <w:basedOn w:val="a5"/>
    <w:next w:val="a5"/>
    <w:uiPriority w:val="39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32">
    <w:name w:val="toc 3"/>
    <w:basedOn w:val="a5"/>
    <w:next w:val="a5"/>
    <w:uiPriority w:val="39"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af0">
    <w:name w:val="Plain Text"/>
    <w:basedOn w:val="a5"/>
    <w:link w:val="Char12"/>
    <w:rPr>
      <w:rFonts w:ascii="宋体" w:hAnsi="Courier New" w:cstheme="minorBidi"/>
      <w:szCs w:val="22"/>
    </w:rPr>
  </w:style>
  <w:style w:type="paragraph" w:styleId="80">
    <w:name w:val="toc 8"/>
    <w:basedOn w:val="a5"/>
    <w:next w:val="a5"/>
    <w:uiPriority w:val="39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af1">
    <w:name w:val="Date"/>
    <w:basedOn w:val="a5"/>
    <w:next w:val="a5"/>
    <w:link w:val="Char3"/>
    <w:pPr>
      <w:widowControl/>
    </w:pPr>
    <w:rPr>
      <w:rFonts w:ascii="楷体_GB2312" w:eastAsia="楷体_GB2312" w:hAnsi="Tahoma" w:cstheme="minorBidi"/>
      <w:sz w:val="32"/>
      <w:szCs w:val="22"/>
    </w:rPr>
  </w:style>
  <w:style w:type="paragraph" w:styleId="22">
    <w:name w:val="Body Text Indent 2"/>
    <w:basedOn w:val="a5"/>
    <w:link w:val="2Char0"/>
    <w:uiPriority w:val="99"/>
    <w:pPr>
      <w:spacing w:line="360" w:lineRule="auto"/>
      <w:ind w:left="718" w:firstLineChars="200" w:firstLine="480"/>
    </w:pPr>
    <w:rPr>
      <w:rFonts w:ascii="Arial" w:eastAsia="LineDraw" w:hAnsi="Arial" w:cs="Arial"/>
      <w:sz w:val="24"/>
      <w:szCs w:val="22"/>
    </w:rPr>
  </w:style>
  <w:style w:type="paragraph" w:styleId="af2">
    <w:name w:val="Balloon Text"/>
    <w:basedOn w:val="a5"/>
    <w:link w:val="Char4"/>
    <w:uiPriority w:val="99"/>
    <w:semiHidden/>
    <w:rPr>
      <w:rFonts w:ascii="Tahoma" w:hAnsi="Tahoma" w:cstheme="minorBidi"/>
      <w:sz w:val="18"/>
      <w:szCs w:val="18"/>
    </w:rPr>
  </w:style>
  <w:style w:type="paragraph" w:styleId="af3">
    <w:name w:val="footer"/>
    <w:basedOn w:val="a5"/>
    <w:link w:val="Char1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4">
    <w:name w:val="header"/>
    <w:basedOn w:val="a5"/>
    <w:link w:val="Char14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40">
    <w:name w:val="toc 4"/>
    <w:basedOn w:val="a5"/>
    <w:next w:val="a5"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af5">
    <w:name w:val="index heading"/>
    <w:basedOn w:val="a5"/>
    <w:next w:val="11"/>
    <w:semiHidden/>
    <w:pPr>
      <w:widowControl/>
      <w:overflowPunct w:val="0"/>
      <w:autoSpaceDE w:val="0"/>
      <w:autoSpaceDN w:val="0"/>
      <w:adjustRightInd w:val="0"/>
      <w:spacing w:before="240" w:line="300" w:lineRule="auto"/>
      <w:ind w:left="2268"/>
      <w:jc w:val="left"/>
      <w:textAlignment w:val="baseline"/>
    </w:pPr>
    <w:rPr>
      <w:kern w:val="0"/>
      <w:szCs w:val="20"/>
    </w:rPr>
  </w:style>
  <w:style w:type="paragraph" w:styleId="11">
    <w:name w:val="index 1"/>
    <w:basedOn w:val="a5"/>
    <w:next w:val="a5"/>
    <w:semiHidden/>
  </w:style>
  <w:style w:type="paragraph" w:styleId="af6">
    <w:name w:val="List"/>
    <w:basedOn w:val="a5"/>
    <w:pPr>
      <w:tabs>
        <w:tab w:val="left" w:pos="1470"/>
      </w:tabs>
      <w:ind w:left="1470" w:hanging="420"/>
    </w:pPr>
    <w:rPr>
      <w:szCs w:val="21"/>
    </w:rPr>
  </w:style>
  <w:style w:type="paragraph" w:styleId="af7">
    <w:name w:val="footnote text"/>
    <w:basedOn w:val="a5"/>
    <w:link w:val="Char5"/>
    <w:uiPriority w:val="99"/>
    <w:unhideWhenUsed/>
    <w:pPr>
      <w:snapToGrid w:val="0"/>
      <w:spacing w:line="360" w:lineRule="auto"/>
      <w:jc w:val="left"/>
    </w:pPr>
    <w:rPr>
      <w:rFonts w:ascii="Calibri" w:hAnsi="Calibri" w:cstheme="minorBidi"/>
      <w:sz w:val="18"/>
      <w:szCs w:val="18"/>
    </w:rPr>
  </w:style>
  <w:style w:type="paragraph" w:styleId="60">
    <w:name w:val="toc 6"/>
    <w:basedOn w:val="a5"/>
    <w:next w:val="a5"/>
    <w:uiPriority w:val="39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33">
    <w:name w:val="Body Text Indent 3"/>
    <w:basedOn w:val="a5"/>
    <w:link w:val="3Char1"/>
    <w:pPr>
      <w:spacing w:before="93" w:after="93" w:line="360" w:lineRule="auto"/>
      <w:ind w:firstLine="425"/>
    </w:pPr>
    <w:rPr>
      <w:rFonts w:ascii="Tahoma" w:hAnsi="Tahoma" w:cstheme="minorBidi"/>
      <w:color w:val="FF0000"/>
      <w:sz w:val="24"/>
    </w:rPr>
  </w:style>
  <w:style w:type="paragraph" w:styleId="af8">
    <w:name w:val="table of figures"/>
    <w:basedOn w:val="a5"/>
    <w:next w:val="a5"/>
    <w:uiPriority w:val="99"/>
    <w:pPr>
      <w:spacing w:before="200" w:line="360" w:lineRule="auto"/>
      <w:ind w:leftChars="200" w:left="200" w:hangingChars="200" w:hanging="200"/>
    </w:pPr>
  </w:style>
  <w:style w:type="paragraph" w:styleId="23">
    <w:name w:val="toc 2"/>
    <w:basedOn w:val="a5"/>
    <w:next w:val="a5"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90">
    <w:name w:val="toc 9"/>
    <w:basedOn w:val="a5"/>
    <w:next w:val="a5"/>
    <w:uiPriority w:val="39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24">
    <w:name w:val="Body Text 2"/>
    <w:basedOn w:val="a5"/>
    <w:link w:val="2Char1"/>
    <w:pPr>
      <w:spacing w:after="120" w:line="480" w:lineRule="auto"/>
    </w:pPr>
    <w:rPr>
      <w:rFonts w:ascii="Tahoma" w:hAnsi="Tahoma" w:cstheme="minorBidi"/>
      <w:szCs w:val="22"/>
    </w:rPr>
  </w:style>
  <w:style w:type="paragraph" w:styleId="af9">
    <w:name w:val="Normal (Web)"/>
    <w:basedOn w:val="a5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styleId="afa">
    <w:name w:val="annotation subject"/>
    <w:basedOn w:val="ad"/>
    <w:next w:val="ad"/>
    <w:link w:val="Char6"/>
    <w:uiPriority w:val="99"/>
    <w:rPr>
      <w:rFonts w:ascii="Tahoma" w:eastAsia="楷体_GB2312" w:hAnsi="Tahoma" w:cstheme="minorBidi"/>
      <w:sz w:val="24"/>
    </w:rPr>
  </w:style>
  <w:style w:type="character" w:styleId="afb">
    <w:name w:val="Strong"/>
    <w:qFormat/>
    <w:rPr>
      <w:rFonts w:ascii="Tahoma" w:eastAsia="宋体" w:hAnsi="Tahoma"/>
      <w:b/>
      <w:bCs/>
      <w:kern w:val="2"/>
      <w:sz w:val="24"/>
      <w:lang w:val="en-US" w:eastAsia="zh-CN" w:bidi="ar-SA"/>
    </w:rPr>
  </w:style>
  <w:style w:type="character" w:styleId="afc">
    <w:name w:val="page number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styleId="afd">
    <w:name w:val="FollowedHyperlink"/>
    <w:rPr>
      <w:rFonts w:ascii="Tahoma" w:eastAsia="宋体" w:hAnsi="Tahoma"/>
      <w:color w:val="800080"/>
      <w:kern w:val="2"/>
      <w:sz w:val="24"/>
      <w:u w:val="single"/>
      <w:lang w:val="en-US" w:eastAsia="zh-CN" w:bidi="ar-SA"/>
    </w:rPr>
  </w:style>
  <w:style w:type="character" w:styleId="afe">
    <w:name w:val="Hyperlink"/>
    <w:uiPriority w:val="99"/>
    <w:rPr>
      <w:rFonts w:ascii="Tahoma" w:eastAsia="宋体" w:hAnsi="Tahoma"/>
      <w:color w:val="0000FF"/>
      <w:kern w:val="2"/>
      <w:sz w:val="24"/>
      <w:u w:val="single"/>
      <w:lang w:val="en-US" w:eastAsia="zh-CN" w:bidi="ar-SA"/>
    </w:rPr>
  </w:style>
  <w:style w:type="character" w:styleId="aff">
    <w:name w:val="annotation reference"/>
    <w:uiPriority w:val="99"/>
    <w:rPr>
      <w:rFonts w:ascii="Tahoma" w:eastAsia="宋体" w:hAnsi="Tahoma"/>
      <w:kern w:val="2"/>
      <w:sz w:val="21"/>
      <w:szCs w:val="21"/>
      <w:lang w:val="en-US" w:eastAsia="zh-CN" w:bidi="ar-SA"/>
    </w:rPr>
  </w:style>
  <w:style w:type="character" w:styleId="aff0">
    <w:name w:val="footnote reference"/>
    <w:uiPriority w:val="99"/>
    <w:unhideWhenUsed/>
    <w:rPr>
      <w:rFonts w:ascii="Tahoma" w:eastAsia="宋体" w:hAnsi="Tahoma"/>
      <w:kern w:val="2"/>
      <w:sz w:val="24"/>
      <w:vertAlign w:val="superscript"/>
      <w:lang w:val="en-US" w:eastAsia="zh-CN" w:bidi="ar-SA"/>
    </w:rPr>
  </w:style>
  <w:style w:type="character" w:customStyle="1" w:styleId="Char14">
    <w:name w:val="页眉 Char1"/>
    <w:basedOn w:val="a8"/>
    <w:link w:val="af4"/>
    <w:uiPriority w:val="99"/>
    <w:rPr>
      <w:sz w:val="18"/>
      <w:szCs w:val="18"/>
    </w:rPr>
  </w:style>
  <w:style w:type="character" w:customStyle="1" w:styleId="Char13">
    <w:name w:val="页脚 Char1"/>
    <w:basedOn w:val="a8"/>
    <w:link w:val="af3"/>
    <w:uiPriority w:val="99"/>
    <w:rPr>
      <w:sz w:val="18"/>
      <w:szCs w:val="18"/>
    </w:rPr>
  </w:style>
  <w:style w:type="character" w:customStyle="1" w:styleId="12">
    <w:name w:val="标题 1 字符"/>
    <w:basedOn w:val="a8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5">
    <w:name w:val="标题 2 字符"/>
    <w:basedOn w:val="a8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4">
    <w:name w:val="标题 3 字符"/>
    <w:basedOn w:val="a8"/>
    <w:uiPriority w:val="9"/>
    <w:semiHidden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1">
    <w:name w:val="标题 4 字符"/>
    <w:basedOn w:val="a8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1">
    <w:name w:val="标题 5 字符"/>
    <w:basedOn w:val="a8"/>
    <w:uiPriority w:val="9"/>
    <w:semiHidden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1">
    <w:name w:val="标题 6 字符"/>
    <w:basedOn w:val="a8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1">
    <w:name w:val="标题 7 字符"/>
    <w:basedOn w:val="a8"/>
    <w:uiPriority w:val="9"/>
    <w:semiHidden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1">
    <w:name w:val="标题 8 字符"/>
    <w:basedOn w:val="a8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91">
    <w:name w:val="标题 9 字符"/>
    <w:basedOn w:val="a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CharChar">
    <w:name w:val="金保文档标准正文 Char Char"/>
    <w:link w:val="Char7"/>
    <w:rPr>
      <w:rFonts w:ascii="宋体" w:eastAsia="楷体_GB2312" w:hAnsi="宋体"/>
      <w:color w:val="000000"/>
      <w:sz w:val="28"/>
      <w:szCs w:val="24"/>
    </w:rPr>
  </w:style>
  <w:style w:type="paragraph" w:customStyle="1" w:styleId="Char7">
    <w:name w:val="金保文档标准正文 Char"/>
    <w:basedOn w:val="a5"/>
    <w:link w:val="CharChar"/>
    <w:pPr>
      <w:spacing w:line="360" w:lineRule="auto"/>
      <w:ind w:firstLine="480"/>
      <w:jc w:val="left"/>
    </w:pPr>
    <w:rPr>
      <w:rFonts w:ascii="宋体" w:eastAsia="楷体_GB2312" w:hAnsi="宋体" w:cstheme="minorBidi"/>
      <w:color w:val="000000"/>
      <w:sz w:val="28"/>
    </w:rPr>
  </w:style>
  <w:style w:type="character" w:customStyle="1" w:styleId="3Char1">
    <w:name w:val="正文文本缩进 3 Char"/>
    <w:link w:val="33"/>
    <w:rPr>
      <w:rFonts w:ascii="Tahoma" w:eastAsia="宋体" w:hAnsi="Tahoma"/>
      <w:color w:val="FF0000"/>
      <w:sz w:val="24"/>
      <w:szCs w:val="24"/>
    </w:rPr>
  </w:style>
  <w:style w:type="character" w:customStyle="1" w:styleId="CharCharCharCharCharCharCharCharCharCharCharCharCharCharCharCharCharCharCharCharChar3">
    <w:name w:val="正文首行缩进 Char Char Char Char Char Char Char Char Char Char Char Char Char Char Char Char Char Char Char Char Char3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6Char">
    <w:name w:val="标题 6 Char"/>
    <w:link w:val="6"/>
    <w:rPr>
      <w:rFonts w:ascii="Arial" w:eastAsia="黑体" w:hAnsi="Arial" w:cs="Times New Roman"/>
      <w:sz w:val="24"/>
      <w:szCs w:val="20"/>
    </w:rPr>
  </w:style>
  <w:style w:type="character" w:customStyle="1" w:styleId="Char">
    <w:name w:val="正文首行缩进 Char"/>
    <w:basedOn w:val="a8"/>
    <w:link w:val="a6"/>
    <w:rPr>
      <w:rFonts w:ascii="Tahoma" w:eastAsia="宋体" w:hAnsi="Tahoma"/>
      <w:sz w:val="24"/>
    </w:rPr>
  </w:style>
  <w:style w:type="character" w:customStyle="1" w:styleId="textfont1">
    <w:name w:val="textfont1"/>
    <w:rPr>
      <w:rFonts w:ascii="Tahoma" w:eastAsia="宋体" w:hAnsi="Tahoma"/>
      <w:spacing w:val="31680"/>
      <w:kern w:val="2"/>
      <w:sz w:val="26"/>
      <w:szCs w:val="26"/>
      <w:lang w:val="en-US" w:eastAsia="zh-CN" w:bidi="ar-SA"/>
    </w:rPr>
  </w:style>
  <w:style w:type="character" w:customStyle="1" w:styleId="Char8">
    <w:name w:val="批注文字 Char"/>
    <w:uiPriority w:val="99"/>
    <w:rPr>
      <w:rFonts w:ascii="Tahoma" w:eastAsia="楷体_GB2312" w:hAnsi="Tahoma"/>
      <w:kern w:val="2"/>
      <w:sz w:val="24"/>
      <w:szCs w:val="24"/>
      <w:lang w:val="en-US" w:eastAsia="zh-CN" w:bidi="ar-SA"/>
    </w:rPr>
  </w:style>
  <w:style w:type="character" w:customStyle="1" w:styleId="l15">
    <w:name w:val="l15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4Char0">
    <w:name w:val="标题4级 Char"/>
    <w:basedOn w:val="4Char"/>
    <w:link w:val="42"/>
    <w:rPr>
      <w:rFonts w:ascii="Arial" w:eastAsia="宋体" w:hAnsi="Tahoma" w:cs="Times New Roman"/>
      <w:b/>
      <w:bCs/>
      <w:sz w:val="24"/>
      <w:szCs w:val="20"/>
    </w:rPr>
  </w:style>
  <w:style w:type="character" w:customStyle="1" w:styleId="4Char">
    <w:name w:val="标题 4 Char"/>
    <w:link w:val="4"/>
    <w:rPr>
      <w:rFonts w:ascii="Arial" w:eastAsia="宋体" w:hAnsi="Tahoma" w:cs="Times New Roman"/>
      <w:b/>
      <w:bCs/>
      <w:sz w:val="24"/>
      <w:szCs w:val="20"/>
    </w:rPr>
  </w:style>
  <w:style w:type="paragraph" w:customStyle="1" w:styleId="42">
    <w:name w:val="标题4级"/>
    <w:basedOn w:val="4"/>
    <w:link w:val="4Char0"/>
    <w:qFormat/>
  </w:style>
  <w:style w:type="character" w:customStyle="1" w:styleId="3Char2">
    <w:name w:val="正文3 Char"/>
    <w:link w:val="35"/>
    <w:rPr>
      <w:rFonts w:ascii="Arial,Bold" w:eastAsia="宋体" w:hAnsi="Arial,Bold" w:cs="Arial,Bold"/>
      <w:bCs/>
      <w:szCs w:val="21"/>
    </w:rPr>
  </w:style>
  <w:style w:type="paragraph" w:customStyle="1" w:styleId="35">
    <w:name w:val="正文3"/>
    <w:basedOn w:val="a5"/>
    <w:link w:val="3Char2"/>
    <w:pPr>
      <w:ind w:leftChars="342" w:left="718"/>
    </w:pPr>
    <w:rPr>
      <w:rFonts w:ascii="Arial,Bold" w:hAnsi="Arial,Bold" w:cs="Arial,Bold"/>
      <w:bCs/>
      <w:szCs w:val="21"/>
    </w:rPr>
  </w:style>
  <w:style w:type="character" w:customStyle="1" w:styleId="CharCharCharCharCharCharCharCharCharCharCharCharCharCharCharCharCharCharCharCharChar2">
    <w:name w:val="正文首行缩进 Char Char Char Char Char Char Char Char Char Char Char Char Char Char Char Char Char Char Char Char Char2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Char9">
    <w:name w:val="纯文本 Char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6">
    <w:name w:val="批注主题 Char"/>
    <w:basedOn w:val="Char8"/>
    <w:link w:val="afa"/>
    <w:uiPriority w:val="99"/>
    <w:rPr>
      <w:rFonts w:ascii="Tahoma" w:eastAsia="楷体_GB2312" w:hAnsi="Tahoma"/>
      <w:kern w:val="2"/>
      <w:sz w:val="24"/>
      <w:szCs w:val="24"/>
      <w:lang w:val="en-US" w:eastAsia="zh-CN" w:bidi="ar-SA"/>
    </w:rPr>
  </w:style>
  <w:style w:type="character" w:customStyle="1" w:styleId="MyCharChar">
    <w:name w:val="My正文 Char Char"/>
    <w:link w:val="My"/>
    <w:rPr>
      <w:rFonts w:ascii="Arial" w:eastAsia="宋体" w:hAnsi="Arial"/>
      <w:sz w:val="24"/>
    </w:rPr>
  </w:style>
  <w:style w:type="paragraph" w:customStyle="1" w:styleId="My">
    <w:name w:val="My正文"/>
    <w:basedOn w:val="a5"/>
    <w:link w:val="MyCharChar"/>
    <w:pPr>
      <w:adjustRightInd w:val="0"/>
      <w:spacing w:before="120" w:line="360" w:lineRule="auto"/>
      <w:ind w:firstLine="567"/>
    </w:pPr>
    <w:rPr>
      <w:rFonts w:ascii="Arial" w:hAnsi="Arial" w:cstheme="minorBidi"/>
      <w:sz w:val="24"/>
      <w:szCs w:val="22"/>
    </w:rPr>
  </w:style>
  <w:style w:type="character" w:customStyle="1" w:styleId="Char15">
    <w:name w:val="正文缩进 Char1"/>
    <w:rPr>
      <w:rFonts w:ascii="Tahoma" w:eastAsia="宋体" w:hAnsi="Tahoma"/>
      <w:kern w:val="2"/>
      <w:sz w:val="24"/>
      <w:szCs w:val="24"/>
      <w:lang w:val="en-US" w:eastAsia="zh-CN" w:bidi="ar-SA"/>
    </w:rPr>
  </w:style>
  <w:style w:type="character" w:customStyle="1" w:styleId="Char12">
    <w:name w:val="纯文本 Char1"/>
    <w:link w:val="af0"/>
    <w:rPr>
      <w:rFonts w:ascii="宋体" w:eastAsia="宋体" w:hAnsi="Courier New"/>
    </w:rPr>
  </w:style>
  <w:style w:type="character" w:customStyle="1" w:styleId="CharCharCharCharCharCharCharCharCharCharCharCharCharCharCharCharCharCharCharCharChar4">
    <w:name w:val="正文首行缩进 Char Char Char Char Char Char Char Char Char Char Char Char Char Char Char Char Char Char Char Char Char4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Char0">
    <w:name w:val="正文缩进 Char"/>
    <w:link w:val="a7"/>
    <w:rPr>
      <w:rFonts w:ascii="Tahoma" w:eastAsia="宋体" w:hAnsi="Tahoma"/>
      <w:sz w:val="24"/>
      <w:szCs w:val="24"/>
    </w:rPr>
  </w:style>
  <w:style w:type="character" w:customStyle="1" w:styleId="3Char0">
    <w:name w:val="正文文本 3 Char"/>
    <w:link w:val="3"/>
    <w:rPr>
      <w:rFonts w:ascii="Tahoma" w:hAnsi="Tahoma"/>
      <w:sz w:val="16"/>
      <w:szCs w:val="16"/>
    </w:rPr>
  </w:style>
  <w:style w:type="character" w:customStyle="1" w:styleId="5Char">
    <w:name w:val="标题 5 Char"/>
    <w:link w:val="5"/>
    <w:rPr>
      <w:rFonts w:ascii="Tahoma" w:eastAsia="宋体" w:hAnsi="Tahoma" w:cs="Times New Roman"/>
      <w:b/>
      <w:sz w:val="28"/>
      <w:szCs w:val="20"/>
    </w:rPr>
  </w:style>
  <w:style w:type="character" w:customStyle="1" w:styleId="Char2">
    <w:name w:val="正文文本缩进 Char"/>
    <w:link w:val="af"/>
    <w:rPr>
      <w:rFonts w:ascii="宋体" w:eastAsia="宋体" w:hAnsi="Tahoma"/>
      <w:sz w:val="24"/>
    </w:rPr>
  </w:style>
  <w:style w:type="character" w:customStyle="1" w:styleId="2Char0">
    <w:name w:val="正文文本缩进 2 Char"/>
    <w:link w:val="22"/>
    <w:uiPriority w:val="99"/>
    <w:rPr>
      <w:rFonts w:ascii="Arial" w:eastAsia="LineDraw" w:hAnsi="Arial" w:cs="Arial"/>
      <w:sz w:val="24"/>
    </w:rPr>
  </w:style>
  <w:style w:type="character" w:customStyle="1" w:styleId="Char5">
    <w:name w:val="脚注文本 Char"/>
    <w:link w:val="af7"/>
    <w:uiPriority w:val="99"/>
    <w:rPr>
      <w:rFonts w:ascii="Calibri" w:eastAsia="宋体" w:hAnsi="Calibri"/>
      <w:sz w:val="18"/>
      <w:szCs w:val="18"/>
    </w:rPr>
  </w:style>
  <w:style w:type="character" w:customStyle="1" w:styleId="Char4">
    <w:name w:val="批注框文本 Char"/>
    <w:link w:val="af2"/>
    <w:uiPriority w:val="99"/>
    <w:semiHidden/>
    <w:rPr>
      <w:rFonts w:ascii="Tahoma" w:eastAsia="宋体" w:hAnsi="Tahoma"/>
      <w:sz w:val="18"/>
      <w:szCs w:val="18"/>
    </w:rPr>
  </w:style>
  <w:style w:type="character" w:customStyle="1" w:styleId="CharChar41">
    <w:name w:val="Char Char41"/>
    <w:semiHidden/>
    <w:rPr>
      <w:rFonts w:ascii="Times New Roman" w:eastAsia="宋体" w:hAnsi="Times New Roman"/>
      <w:kern w:val="2"/>
      <w:sz w:val="24"/>
      <w:szCs w:val="24"/>
      <w:lang w:val="en-US" w:eastAsia="zh-CN" w:bidi="ar-SA"/>
    </w:rPr>
  </w:style>
  <w:style w:type="character" w:customStyle="1" w:styleId="HZGChar">
    <w:name w:val="HZG正文 Char"/>
    <w:basedOn w:val="a8"/>
    <w:link w:val="HZG"/>
    <w:rPr>
      <w:rFonts w:ascii="Tahoma" w:eastAsia="宋体" w:hAnsi="Tahoma"/>
      <w:sz w:val="24"/>
    </w:rPr>
  </w:style>
  <w:style w:type="paragraph" w:customStyle="1" w:styleId="HZG">
    <w:name w:val="HZG正文"/>
    <w:basedOn w:val="a5"/>
    <w:link w:val="HZGChar"/>
    <w:qFormat/>
    <w:pPr>
      <w:spacing w:line="300" w:lineRule="auto"/>
      <w:ind w:firstLine="476"/>
    </w:pPr>
    <w:rPr>
      <w:rFonts w:ascii="Tahoma" w:hAnsi="Tahoma" w:cstheme="minorBidi"/>
      <w:sz w:val="24"/>
      <w:szCs w:val="22"/>
    </w:rPr>
  </w:style>
  <w:style w:type="character" w:customStyle="1" w:styleId="Chara">
    <w:name w:val="正文文本 Char"/>
    <w:uiPriority w:val="99"/>
    <w:rPr>
      <w:rFonts w:ascii="Tahoma" w:eastAsia="宋体" w:hAnsi="Tahoma"/>
      <w:kern w:val="2"/>
      <w:sz w:val="24"/>
      <w:szCs w:val="24"/>
      <w:lang w:val="en-US" w:eastAsia="zh-CN" w:bidi="ar-SA"/>
    </w:rPr>
  </w:style>
  <w:style w:type="character" w:customStyle="1" w:styleId="2Char1">
    <w:name w:val="正文文本 2 Char"/>
    <w:link w:val="24"/>
    <w:rPr>
      <w:rFonts w:ascii="Tahoma" w:eastAsia="宋体" w:hAnsi="Tahoma"/>
    </w:rPr>
  </w:style>
  <w:style w:type="character" w:customStyle="1" w:styleId="2Char">
    <w:name w:val="标题 2 Char"/>
    <w:link w:val="20"/>
    <w:rPr>
      <w:rFonts w:ascii="Arial" w:eastAsia="宋体" w:hAnsi="Arial" w:cs="Times New Roman"/>
      <w:b/>
      <w:sz w:val="32"/>
      <w:szCs w:val="20"/>
    </w:rPr>
  </w:style>
  <w:style w:type="character" w:customStyle="1" w:styleId="apple-converted-space">
    <w:name w:val="apple-converted-space"/>
  </w:style>
  <w:style w:type="character" w:customStyle="1" w:styleId="Charb">
    <w:name w:val="文本正文 Char"/>
    <w:link w:val="aff1"/>
    <w:rPr>
      <w:rFonts w:ascii="Tahoma" w:eastAsia="宋体" w:hAnsi="Tahoma"/>
      <w:color w:val="000000"/>
      <w:szCs w:val="21"/>
    </w:rPr>
  </w:style>
  <w:style w:type="paragraph" w:customStyle="1" w:styleId="aff1">
    <w:name w:val="文本正文"/>
    <w:basedOn w:val="a5"/>
    <w:link w:val="Charb"/>
    <w:pPr>
      <w:spacing w:before="156" w:after="156" w:line="360" w:lineRule="auto"/>
      <w:ind w:firstLine="480"/>
    </w:pPr>
    <w:rPr>
      <w:rFonts w:ascii="Tahoma" w:hAnsi="Tahoma" w:cstheme="minorBidi"/>
      <w:color w:val="000000"/>
      <w:szCs w:val="21"/>
    </w:rPr>
  </w:style>
  <w:style w:type="character" w:customStyle="1" w:styleId="--Char">
    <w:name w:val="图片--无缩进、居中 Char"/>
    <w:basedOn w:val="MyCharChar"/>
    <w:link w:val="--"/>
    <w:rPr>
      <w:rFonts w:ascii="Arial" w:eastAsia="宋体" w:hAnsi="Arial"/>
      <w:sz w:val="24"/>
    </w:rPr>
  </w:style>
  <w:style w:type="paragraph" w:customStyle="1" w:styleId="--">
    <w:name w:val="图片--无缩进、居中"/>
    <w:basedOn w:val="My"/>
    <w:link w:val="--Char"/>
    <w:qFormat/>
    <w:pPr>
      <w:ind w:firstLine="0"/>
      <w:jc w:val="center"/>
    </w:pPr>
  </w:style>
  <w:style w:type="character" w:customStyle="1" w:styleId="Charc">
    <w:name w:val="此正文 Char"/>
    <w:link w:val="aff2"/>
    <w:rPr>
      <w:rFonts w:ascii="Tahoma" w:eastAsia="宋体" w:hAnsi="Tahoma"/>
      <w:sz w:val="24"/>
      <w:szCs w:val="24"/>
    </w:rPr>
  </w:style>
  <w:style w:type="paragraph" w:customStyle="1" w:styleId="aff2">
    <w:name w:val="此正文"/>
    <w:basedOn w:val="a5"/>
    <w:link w:val="Charc"/>
    <w:pPr>
      <w:spacing w:line="360" w:lineRule="auto"/>
      <w:ind w:firstLineChars="200" w:firstLine="200"/>
    </w:pPr>
    <w:rPr>
      <w:rFonts w:ascii="Tahoma" w:hAnsi="Tahoma" w:cstheme="minorBidi"/>
      <w:sz w:val="24"/>
    </w:rPr>
  </w:style>
  <w:style w:type="character" w:customStyle="1" w:styleId="1Char">
    <w:name w:val="标题 1 Char"/>
    <w:link w:val="1"/>
    <w:rPr>
      <w:rFonts w:ascii="Arial" w:eastAsia="宋体" w:hAnsi="Arial" w:cs="Times New Roman"/>
      <w:b/>
      <w:bCs/>
      <w:sz w:val="36"/>
      <w:szCs w:val="20"/>
    </w:rPr>
  </w:style>
  <w:style w:type="character" w:customStyle="1" w:styleId="3Char">
    <w:name w:val="标题 3 Char"/>
    <w:link w:val="30"/>
    <w:rPr>
      <w:rFonts w:ascii="Tahoma" w:eastAsia="宋体" w:hAnsi="Tahoma" w:cs="Times New Roman"/>
      <w:b/>
      <w:sz w:val="30"/>
      <w:szCs w:val="20"/>
    </w:rPr>
  </w:style>
  <w:style w:type="character" w:customStyle="1" w:styleId="8Char">
    <w:name w:val="标题 8 Char"/>
    <w:link w:val="8"/>
    <w:rPr>
      <w:rFonts w:ascii="Arial" w:eastAsia="黑体" w:hAnsi="Arial" w:cs="Times New Roman"/>
      <w:sz w:val="24"/>
      <w:szCs w:val="20"/>
    </w:rPr>
  </w:style>
  <w:style w:type="character" w:customStyle="1" w:styleId="Chard">
    <w:name w:val="页眉 Char"/>
    <w:rPr>
      <w:rFonts w:ascii="Tahoma" w:eastAsia="宋体" w:hAnsi="Tahoma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semiHidden/>
    <w:rPr>
      <w:rFonts w:ascii="Times New Roman" w:eastAsia="宋体" w:hAnsi="Times New Roman"/>
      <w:kern w:val="2"/>
      <w:sz w:val="24"/>
      <w:szCs w:val="24"/>
      <w:lang w:val="en-US" w:eastAsia="zh-CN" w:bidi="ar-SA"/>
    </w:rPr>
  </w:style>
  <w:style w:type="character" w:customStyle="1" w:styleId="Chare">
    <w:name w:val="页脚 Char"/>
    <w:uiPriority w:val="99"/>
    <w:rPr>
      <w:rFonts w:ascii="Tahoma" w:eastAsia="宋体" w:hAnsi="Tahoma"/>
      <w:kern w:val="2"/>
      <w:sz w:val="18"/>
      <w:szCs w:val="18"/>
      <w:lang w:val="en-US" w:eastAsia="zh-CN" w:bidi="ar-SA"/>
    </w:rPr>
  </w:style>
  <w:style w:type="character" w:customStyle="1" w:styleId="yjChar">
    <w:name w:val="yj正文首行缩进 Char"/>
    <w:link w:val="yj"/>
    <w:rPr>
      <w:rFonts w:ascii="Tahoma" w:eastAsia="宋体" w:hAnsi="Tahoma"/>
      <w:sz w:val="24"/>
      <w:szCs w:val="24"/>
    </w:rPr>
  </w:style>
  <w:style w:type="paragraph" w:customStyle="1" w:styleId="yj">
    <w:name w:val="yj正文首行缩进"/>
    <w:basedOn w:val="a5"/>
    <w:link w:val="yjChar"/>
    <w:qFormat/>
    <w:pPr>
      <w:spacing w:before="120" w:line="360" w:lineRule="auto"/>
      <w:ind w:firstLineChars="200" w:firstLine="480"/>
    </w:pPr>
    <w:rPr>
      <w:rFonts w:ascii="Tahoma" w:hAnsi="Tahoma" w:cstheme="minorBidi"/>
      <w:sz w:val="24"/>
    </w:rPr>
  </w:style>
  <w:style w:type="character" w:customStyle="1" w:styleId="MyChar">
    <w:name w:val="My正文 Char"/>
    <w:rPr>
      <w:rFonts w:ascii="Arial" w:eastAsia="宋体" w:hAnsi="Arial" w:cs="Times New Roman"/>
      <w:kern w:val="0"/>
      <w:sz w:val="24"/>
      <w:szCs w:val="20"/>
      <w:lang w:val="en-US" w:eastAsia="zh-CN" w:bidi="ar-SA"/>
    </w:rPr>
  </w:style>
  <w:style w:type="character" w:customStyle="1" w:styleId="Charf">
    <w:name w:val="标准正文格式 Char"/>
    <w:link w:val="aff3"/>
    <w:rPr>
      <w:rFonts w:ascii="Tahoma" w:eastAsia="仿宋_GB2312" w:hAnsi="Tahoma"/>
      <w:bCs/>
      <w:sz w:val="28"/>
    </w:rPr>
  </w:style>
  <w:style w:type="paragraph" w:customStyle="1" w:styleId="aff3">
    <w:name w:val="标准正文格式"/>
    <w:basedOn w:val="a5"/>
    <w:link w:val="Charf"/>
    <w:pPr>
      <w:widowControl/>
      <w:adjustRightInd w:val="0"/>
      <w:spacing w:before="60" w:after="120" w:line="360" w:lineRule="auto"/>
      <w:ind w:firstLineChars="200" w:firstLine="200"/>
      <w:textAlignment w:val="baseline"/>
    </w:pPr>
    <w:rPr>
      <w:rFonts w:ascii="Tahoma" w:eastAsia="仿宋_GB2312" w:hAnsi="Tahoma" w:cstheme="minorBidi"/>
      <w:bCs/>
      <w:sz w:val="28"/>
      <w:szCs w:val="22"/>
    </w:rPr>
  </w:style>
  <w:style w:type="character" w:customStyle="1" w:styleId="Char3">
    <w:name w:val="日期 Char"/>
    <w:link w:val="af1"/>
    <w:rPr>
      <w:rFonts w:ascii="楷体_GB2312" w:eastAsia="楷体_GB2312" w:hAnsi="Tahoma"/>
      <w:sz w:val="32"/>
    </w:rPr>
  </w:style>
  <w:style w:type="character" w:customStyle="1" w:styleId="7Char">
    <w:name w:val="标题 7 Char"/>
    <w:link w:val="7"/>
    <w:rPr>
      <w:rFonts w:ascii="Tahoma" w:eastAsia="宋体" w:hAnsi="Tahoma" w:cs="Times New Roman"/>
      <w:b/>
      <w:sz w:val="24"/>
      <w:szCs w:val="20"/>
    </w:rPr>
  </w:style>
  <w:style w:type="character" w:customStyle="1" w:styleId="Char1Char">
    <w:name w:val="样式 金保文档标准正文 Char + 宋体1 Char"/>
    <w:link w:val="Char16"/>
    <w:rPr>
      <w:rFonts w:ascii="宋体" w:eastAsia="宋体" w:hAnsi="宋体"/>
      <w:sz w:val="24"/>
      <w:szCs w:val="24"/>
    </w:rPr>
  </w:style>
  <w:style w:type="paragraph" w:customStyle="1" w:styleId="Char16">
    <w:name w:val="样式 金保文档标准正文 Char + 宋体1"/>
    <w:basedOn w:val="a5"/>
    <w:link w:val="Char1Char"/>
    <w:pPr>
      <w:spacing w:line="360" w:lineRule="auto"/>
      <w:ind w:firstLineChars="200" w:firstLine="480"/>
      <w:jc w:val="left"/>
    </w:pPr>
    <w:rPr>
      <w:rFonts w:ascii="宋体" w:hAnsi="宋体" w:cstheme="minorBidi"/>
      <w:sz w:val="24"/>
    </w:rPr>
  </w:style>
  <w:style w:type="character" w:customStyle="1" w:styleId="9Char">
    <w:name w:val="标题 9 Char"/>
    <w:link w:val="9"/>
    <w:rPr>
      <w:rFonts w:ascii="Arial" w:eastAsia="黑体" w:hAnsi="Arial" w:cs="Times New Roman"/>
      <w:szCs w:val="20"/>
    </w:rPr>
  </w:style>
  <w:style w:type="character" w:customStyle="1" w:styleId="Char1">
    <w:name w:val="文档结构图 Char"/>
    <w:link w:val="ac"/>
    <w:uiPriority w:val="99"/>
    <w:semiHidden/>
    <w:rPr>
      <w:rFonts w:ascii="Tahoma" w:eastAsia="宋体" w:hAnsi="Tahoma"/>
      <w:sz w:val="24"/>
      <w:szCs w:val="24"/>
      <w:shd w:val="clear" w:color="auto" w:fill="000080"/>
    </w:rPr>
  </w:style>
  <w:style w:type="character" w:customStyle="1" w:styleId="CharCharCharCharCharCharCharCharCharCharCharCharCharCharCharCharCharCharCharCharChar1">
    <w:name w:val="正文首行缩进 Char Char Char Char Char Char Char Char Char Char Char Char Char Char Char Char Char Char Char Char Char1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CharChar42">
    <w:name w:val="Char Char42"/>
    <w:semiHidden/>
    <w:qFormat/>
    <w:rPr>
      <w:rFonts w:ascii="Times New Roman" w:eastAsia="宋体" w:hAnsi="Times New Roman"/>
      <w:kern w:val="2"/>
      <w:sz w:val="24"/>
      <w:szCs w:val="24"/>
      <w:lang w:val="en-US" w:eastAsia="zh-CN" w:bidi="ar-SA"/>
    </w:rPr>
  </w:style>
  <w:style w:type="character" w:customStyle="1" w:styleId="NormalIndentCharChar">
    <w:name w:val="Normal Indent Char Char"/>
    <w:rPr>
      <w:rFonts w:ascii="Tahoma" w:eastAsia="宋体" w:hAnsi="Tahoma"/>
      <w:kern w:val="2"/>
      <w:sz w:val="21"/>
      <w:szCs w:val="21"/>
      <w:lang w:val="en-US" w:eastAsia="zh-CN" w:bidi="ar-SA"/>
    </w:rPr>
  </w:style>
  <w:style w:type="paragraph" w:customStyle="1" w:styleId="4h4H4PIM4RefHeading1rh1Headingsqlsect1234h">
    <w:name w:val="样式 标题 4h4H4PIM 4Ref Heading 1rh1Heading sqlsect 1.2.3.4h..."/>
    <w:basedOn w:val="4"/>
    <w:pPr>
      <w:numPr>
        <w:numId w:val="0"/>
      </w:numPr>
      <w:tabs>
        <w:tab w:val="left" w:pos="864"/>
      </w:tabs>
      <w:spacing w:before="240" w:after="240" w:line="240" w:lineRule="atLeast"/>
      <w:ind w:left="864" w:hanging="864"/>
    </w:pPr>
    <w:rPr>
      <w:rFonts w:hAnsi="Arial" w:cs="宋体"/>
    </w:rPr>
  </w:style>
  <w:style w:type="character" w:customStyle="1" w:styleId="Char11">
    <w:name w:val="正文文本 Char1"/>
    <w:basedOn w:val="a8"/>
    <w:link w:val="ae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4">
    <w:name w:val="正文首行缩进 字符"/>
    <w:basedOn w:val="Char11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5">
    <w:name w:val="文档结构图 字符"/>
    <w:basedOn w:val="a8"/>
    <w:uiPriority w:val="99"/>
    <w:semiHidden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Char10">
    <w:name w:val="批注文字 Char1"/>
    <w:basedOn w:val="a8"/>
    <w:link w:val="ad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6">
    <w:name w:val="批注主题 字符"/>
    <w:basedOn w:val="Char10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36">
    <w:name w:val="正文文本 3 字符"/>
    <w:basedOn w:val="a8"/>
    <w:uiPriority w:val="99"/>
    <w:semiHidden/>
    <w:rPr>
      <w:rFonts w:ascii="Times New Roman" w:eastAsia="宋体" w:hAnsi="Times New Roman" w:cs="Times New Roman"/>
      <w:sz w:val="16"/>
      <w:szCs w:val="16"/>
    </w:rPr>
  </w:style>
  <w:style w:type="paragraph" w:customStyle="1" w:styleId="GB231215">
    <w:name w:val="样式 仿宋_GB2312 四号 黑色 行距: 1.5 倍行距"/>
    <w:basedOn w:val="a5"/>
    <w:pPr>
      <w:suppressAutoHyphens/>
      <w:spacing w:before="156" w:line="360" w:lineRule="auto"/>
      <w:ind w:firstLineChars="200" w:firstLine="560"/>
      <w:jc w:val="left"/>
    </w:pPr>
    <w:rPr>
      <w:rFonts w:ascii="仿宋_GB2312" w:eastAsia="仿宋_GB2312"/>
      <w:color w:val="000000"/>
      <w:kern w:val="1"/>
      <w:sz w:val="28"/>
      <w:szCs w:val="20"/>
      <w:lang w:eastAsia="ar-SA"/>
    </w:rPr>
  </w:style>
  <w:style w:type="paragraph" w:customStyle="1" w:styleId="NormalSimple">
    <w:name w:val="NormalSimple"/>
    <w:basedOn w:val="a5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/>
      <w:kern w:val="0"/>
      <w:szCs w:val="20"/>
      <w:lang w:val="en-GB" w:eastAsia="fr-FR"/>
    </w:rPr>
  </w:style>
  <w:style w:type="paragraph" w:customStyle="1" w:styleId="a">
    <w:name w:val="章标题"/>
    <w:next w:val="aff7"/>
    <w:pPr>
      <w:numPr>
        <w:ilvl w:val="1"/>
        <w:numId w:val="2"/>
      </w:numPr>
      <w:spacing w:beforeLines="50" w:before="156" w:afterLines="50" w:after="156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ff7">
    <w:name w:val="段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3-">
    <w:name w:val="正文3-序列"/>
    <w:basedOn w:val="35"/>
    <w:pPr>
      <w:tabs>
        <w:tab w:val="left" w:pos="420"/>
        <w:tab w:val="left" w:pos="780"/>
      </w:tabs>
      <w:ind w:leftChars="0" w:left="780" w:hangingChars="200" w:hanging="360"/>
    </w:pPr>
  </w:style>
  <w:style w:type="paragraph" w:customStyle="1" w:styleId="My4">
    <w:name w:val="My标题4"/>
    <w:basedOn w:val="30"/>
    <w:next w:val="a5"/>
    <w:pPr>
      <w:numPr>
        <w:numId w:val="0"/>
      </w:numPr>
      <w:tabs>
        <w:tab w:val="left" w:pos="425"/>
      </w:tabs>
      <w:spacing w:before="260" w:after="260" w:line="416" w:lineRule="auto"/>
      <w:ind w:left="425" w:hanging="425"/>
    </w:pPr>
    <w:rPr>
      <w:sz w:val="24"/>
      <w:szCs w:val="32"/>
    </w:rPr>
  </w:style>
  <w:style w:type="paragraph" w:customStyle="1" w:styleId="indent">
    <w:name w:val="indent"/>
    <w:basedOn w:val="a5"/>
    <w:pPr>
      <w:widowControl/>
      <w:spacing w:before="100" w:beforeAutospacing="1" w:after="100" w:afterAutospacing="1" w:line="320" w:lineRule="atLeast"/>
      <w:ind w:firstLine="480"/>
      <w:jc w:val="left"/>
    </w:pPr>
    <w:rPr>
      <w:rFonts w:ascii="Arial Unicode MS" w:hAnsi="Arial Unicode MS"/>
      <w:kern w:val="0"/>
    </w:rPr>
  </w:style>
  <w:style w:type="character" w:customStyle="1" w:styleId="aff8">
    <w:name w:val="批注框文本 字符"/>
    <w:basedOn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a3">
    <w:name w:val="四级条标题"/>
    <w:basedOn w:val="a2"/>
    <w:next w:val="aff7"/>
    <w:pPr>
      <w:numPr>
        <w:ilvl w:val="5"/>
      </w:numPr>
      <w:outlineLvl w:val="5"/>
    </w:pPr>
  </w:style>
  <w:style w:type="paragraph" w:customStyle="1" w:styleId="a2">
    <w:name w:val="三级条标题"/>
    <w:basedOn w:val="a1"/>
    <w:next w:val="aff7"/>
    <w:pPr>
      <w:numPr>
        <w:ilvl w:val="4"/>
      </w:numPr>
      <w:outlineLvl w:val="4"/>
    </w:pPr>
  </w:style>
  <w:style w:type="paragraph" w:customStyle="1" w:styleId="a1">
    <w:name w:val="二级条标题"/>
    <w:basedOn w:val="a0"/>
    <w:next w:val="aff7"/>
    <w:pPr>
      <w:numPr>
        <w:ilvl w:val="3"/>
      </w:numPr>
      <w:outlineLvl w:val="3"/>
    </w:pPr>
  </w:style>
  <w:style w:type="paragraph" w:customStyle="1" w:styleId="a0">
    <w:name w:val="一级条标题"/>
    <w:basedOn w:val="a"/>
    <w:next w:val="aff7"/>
    <w:pPr>
      <w:numPr>
        <w:ilvl w:val="2"/>
      </w:numPr>
      <w:spacing w:beforeLines="0" w:before="0" w:afterLines="0" w:after="0"/>
      <w:outlineLvl w:val="2"/>
    </w:pPr>
  </w:style>
  <w:style w:type="paragraph" w:customStyle="1" w:styleId="a4">
    <w:name w:val="五级条标题"/>
    <w:basedOn w:val="a3"/>
    <w:next w:val="aff7"/>
    <w:pPr>
      <w:numPr>
        <w:ilvl w:val="6"/>
      </w:numPr>
      <w:outlineLvl w:val="6"/>
    </w:pPr>
  </w:style>
  <w:style w:type="paragraph" w:customStyle="1" w:styleId="52">
    <w:name w:val="标题5"/>
    <w:basedOn w:val="4"/>
    <w:pPr>
      <w:numPr>
        <w:numId w:val="0"/>
      </w:numPr>
      <w:tabs>
        <w:tab w:val="left" w:pos="2084"/>
      </w:tabs>
      <w:spacing w:after="120"/>
      <w:ind w:left="2084" w:hanging="420"/>
      <w:outlineLvl w:val="0"/>
    </w:pPr>
    <w:rPr>
      <w:b w:val="0"/>
      <w:color w:val="000000"/>
    </w:rPr>
  </w:style>
  <w:style w:type="character" w:customStyle="1" w:styleId="aff9">
    <w:name w:val="纯文本 字符"/>
    <w:basedOn w:val="a8"/>
    <w:uiPriority w:val="99"/>
    <w:semiHidden/>
    <w:rPr>
      <w:rFonts w:asciiTheme="minorEastAsia" w:hAnsi="Courier New" w:cs="Courier New"/>
      <w:szCs w:val="24"/>
    </w:rPr>
  </w:style>
  <w:style w:type="paragraph" w:customStyle="1" w:styleId="affa">
    <w:name w:val="表格标题"/>
    <w:basedOn w:val="1"/>
    <w:next w:val="a5"/>
    <w:pPr>
      <w:keepNext/>
      <w:keepLines/>
      <w:pageBreakBefore w:val="0"/>
      <w:tabs>
        <w:tab w:val="left" w:pos="425"/>
      </w:tabs>
      <w:autoSpaceDE/>
      <w:autoSpaceDN/>
      <w:spacing w:before="0" w:line="240" w:lineRule="auto"/>
      <w:ind w:left="425" w:hanging="425"/>
    </w:pPr>
    <w:rPr>
      <w:rFonts w:ascii="Times New Roman" w:hAnsi="Times New Roman" w:cs="Angsana New"/>
      <w:b w:val="0"/>
      <w:kern w:val="28"/>
      <w:sz w:val="24"/>
      <w:szCs w:val="28"/>
      <w:lang w:eastAsia="zh-TW" w:bidi="th-TH"/>
    </w:rPr>
  </w:style>
  <w:style w:type="character" w:customStyle="1" w:styleId="26">
    <w:name w:val="正文文本 2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b">
    <w:name w:val="正文文本缩进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27">
    <w:name w:val="样式 正文缩进 + 首行缩进:  2 字符"/>
    <w:basedOn w:val="a7"/>
    <w:pPr>
      <w:spacing w:line="360" w:lineRule="auto"/>
      <w:ind w:firstLine="200"/>
    </w:pPr>
    <w:rPr>
      <w:rFonts w:cs="宋体"/>
      <w:szCs w:val="20"/>
    </w:rPr>
  </w:style>
  <w:style w:type="character" w:customStyle="1" w:styleId="affc">
    <w:name w:val="日期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hAnsi="Calibri" w:cs="宋体"/>
      <w:color w:val="000000"/>
      <w:sz w:val="24"/>
      <w:szCs w:val="24"/>
    </w:rPr>
  </w:style>
  <w:style w:type="paragraph" w:customStyle="1" w:styleId="13">
    <w:name w:val="金保标题1"/>
    <w:basedOn w:val="1"/>
    <w:next w:val="a5"/>
    <w:pPr>
      <w:keepNext/>
      <w:keepLines/>
      <w:widowControl w:val="0"/>
      <w:tabs>
        <w:tab w:val="left" w:pos="1440"/>
        <w:tab w:val="left" w:pos="3240"/>
      </w:tabs>
      <w:autoSpaceDE/>
      <w:autoSpaceDN/>
      <w:spacing w:after="240" w:line="240" w:lineRule="auto"/>
    </w:pPr>
    <w:rPr>
      <w:rFonts w:ascii="宋体" w:eastAsia="黑体" w:hAnsi="宋体"/>
      <w:b w:val="0"/>
      <w:kern w:val="44"/>
      <w:sz w:val="32"/>
      <w:szCs w:val="32"/>
    </w:rPr>
  </w:style>
  <w:style w:type="character" w:customStyle="1" w:styleId="37">
    <w:name w:val="正文文本缩进 3 字符"/>
    <w:basedOn w:val="a8"/>
    <w:uiPriority w:val="99"/>
    <w:semiHidden/>
    <w:rPr>
      <w:rFonts w:ascii="Times New Roman" w:eastAsia="宋体" w:hAnsi="Times New Roman" w:cs="Times New Roman"/>
      <w:sz w:val="16"/>
      <w:szCs w:val="16"/>
    </w:rPr>
  </w:style>
  <w:style w:type="character" w:customStyle="1" w:styleId="28">
    <w:name w:val="正文文本缩进 2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affd">
    <w:name w:val="附录表标题"/>
    <w:next w:val="aff7"/>
    <w:pPr>
      <w:jc w:val="center"/>
      <w:textAlignment w:val="baseline"/>
    </w:pPr>
    <w:rPr>
      <w:rFonts w:ascii="黑体" w:eastAsia="黑体" w:hAnsi="Times New Roman" w:cs="Times New Roman"/>
      <w:kern w:val="21"/>
      <w:sz w:val="21"/>
    </w:rPr>
  </w:style>
  <w:style w:type="paragraph" w:customStyle="1" w:styleId="62">
    <w:name w:val="章节标题6"/>
    <w:basedOn w:val="a5"/>
    <w:pPr>
      <w:keepNext/>
      <w:keepLines/>
      <w:tabs>
        <w:tab w:val="left" w:pos="1800"/>
      </w:tabs>
      <w:spacing w:before="156" w:after="156" w:line="320" w:lineRule="auto"/>
      <w:ind w:left="1134" w:hanging="1134"/>
      <w:outlineLvl w:val="5"/>
    </w:pPr>
    <w:rPr>
      <w:rFonts w:ascii="Arial" w:eastAsia="黑体" w:hAnsi="Arial"/>
      <w:b/>
      <w:bCs/>
    </w:rPr>
  </w:style>
  <w:style w:type="paragraph" w:customStyle="1" w:styleId="affe">
    <w:name w:val="文字列表"/>
    <w:basedOn w:val="a6"/>
    <w:pPr>
      <w:tabs>
        <w:tab w:val="left" w:pos="720"/>
        <w:tab w:val="left" w:pos="1440"/>
      </w:tabs>
      <w:spacing w:line="360" w:lineRule="auto"/>
      <w:ind w:left="720" w:rightChars="200" w:right="200" w:hanging="720"/>
    </w:pPr>
    <w:rPr>
      <w:rFonts w:ascii="楷体_GB2312" w:eastAsia="楷体_GB2312"/>
    </w:rPr>
  </w:style>
  <w:style w:type="paragraph" w:customStyle="1" w:styleId="14">
    <w:name w:val="修订1"/>
    <w:semiHidden/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Charf0">
    <w:name w:val="Char"/>
    <w:basedOn w:val="a5"/>
    <w:pPr>
      <w:widowControl/>
      <w:spacing w:line="360" w:lineRule="auto"/>
      <w:jc w:val="left"/>
    </w:pPr>
    <w:rPr>
      <w:rFonts w:ascii="Verdana" w:hAnsi="Verdana"/>
      <w:kern w:val="0"/>
      <w:sz w:val="24"/>
    </w:rPr>
  </w:style>
  <w:style w:type="paragraph" w:styleId="afff">
    <w:name w:val="List Paragraph"/>
    <w:basedOn w:val="a5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ff0">
    <w:name w:val="文档正文"/>
    <w:basedOn w:val="a5"/>
    <w:pPr>
      <w:adjustRightInd w:val="0"/>
      <w:spacing w:line="480" w:lineRule="atLeast"/>
      <w:ind w:firstLineChars="200" w:firstLine="567"/>
    </w:pPr>
    <w:rPr>
      <w:rFonts w:ascii="宋体" w:hAnsi="宋体" w:hint="eastAsia"/>
      <w:kern w:val="0"/>
      <w:sz w:val="28"/>
      <w:szCs w:val="20"/>
    </w:rPr>
  </w:style>
  <w:style w:type="paragraph" w:customStyle="1" w:styleId="38">
    <w:name w:val="章节标题3"/>
    <w:basedOn w:val="a5"/>
    <w:pPr>
      <w:keepNext/>
      <w:keepLines/>
      <w:tabs>
        <w:tab w:val="left" w:pos="709"/>
      </w:tabs>
      <w:spacing w:before="260" w:after="260" w:line="415" w:lineRule="auto"/>
      <w:ind w:left="709" w:hanging="709"/>
      <w:outlineLvl w:val="2"/>
    </w:pPr>
    <w:rPr>
      <w:b/>
      <w:bCs/>
      <w:sz w:val="30"/>
      <w:szCs w:val="32"/>
    </w:rPr>
  </w:style>
  <w:style w:type="character" w:customStyle="1" w:styleId="afff1">
    <w:name w:val="脚注文本 字符"/>
    <w:basedOn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afff2">
    <w:name w:val="图脚"/>
    <w:basedOn w:val="a5"/>
    <w:pPr>
      <w:tabs>
        <w:tab w:val="left" w:pos="840"/>
      </w:tabs>
      <w:spacing w:before="200" w:line="360" w:lineRule="auto"/>
      <w:ind w:left="840" w:hanging="420"/>
      <w:jc w:val="center"/>
    </w:pPr>
    <w:rPr>
      <w:rFonts w:eastAsia="黑体"/>
      <w:szCs w:val="28"/>
    </w:rPr>
  </w:style>
  <w:style w:type="paragraph" w:customStyle="1" w:styleId="afff3">
    <w:name w:val="文本框文字"/>
    <w:basedOn w:val="ae"/>
    <w:pPr>
      <w:widowControl/>
      <w:adjustRightInd w:val="0"/>
      <w:spacing w:after="0"/>
    </w:pPr>
    <w:rPr>
      <w:rFonts w:ascii="Tahoma" w:hAnsi="Tahoma"/>
      <w:kern w:val="0"/>
      <w:szCs w:val="20"/>
    </w:rPr>
  </w:style>
  <w:style w:type="paragraph" w:customStyle="1" w:styleId="my5">
    <w:name w:val="my标题5"/>
    <w:basedOn w:val="a5"/>
    <w:pPr>
      <w:tabs>
        <w:tab w:val="left" w:pos="992"/>
      </w:tabs>
      <w:ind w:left="992" w:hanging="992"/>
    </w:pPr>
  </w:style>
  <w:style w:type="paragraph" w:customStyle="1" w:styleId="My1">
    <w:name w:val="My编号1"/>
    <w:basedOn w:val="a5"/>
    <w:pPr>
      <w:tabs>
        <w:tab w:val="left" w:pos="1680"/>
      </w:tabs>
      <w:adjustRightInd w:val="0"/>
      <w:spacing w:before="120" w:line="360" w:lineRule="auto"/>
      <w:ind w:left="1680" w:hanging="420"/>
      <w:textAlignment w:val="baseline"/>
    </w:pPr>
    <w:rPr>
      <w:rFonts w:ascii="宋体" w:hAnsi="宋体"/>
      <w:kern w:val="0"/>
      <w:szCs w:val="20"/>
    </w:rPr>
  </w:style>
  <w:style w:type="paragraph" w:customStyle="1" w:styleId="My10">
    <w:name w:val="My标题1"/>
    <w:basedOn w:val="1"/>
    <w:next w:val="a5"/>
    <w:pPr>
      <w:keepNext/>
      <w:keepLines/>
      <w:pageBreakBefore w:val="0"/>
      <w:widowControl w:val="0"/>
      <w:tabs>
        <w:tab w:val="left" w:pos="425"/>
      </w:tabs>
      <w:autoSpaceDE/>
      <w:autoSpaceDN/>
      <w:adjustRightInd w:val="0"/>
      <w:spacing w:before="120" w:after="360"/>
      <w:ind w:left="425" w:hanging="425"/>
      <w:textAlignment w:val="baseline"/>
    </w:pPr>
    <w:rPr>
      <w:b w:val="0"/>
      <w:kern w:val="44"/>
      <w:sz w:val="32"/>
    </w:rPr>
  </w:style>
  <w:style w:type="paragraph" w:customStyle="1" w:styleId="15">
    <w:name w:val="样式1"/>
    <w:basedOn w:val="a5"/>
    <w:next w:val="a5"/>
    <w:pPr>
      <w:jc w:val="center"/>
    </w:pPr>
    <w:rPr>
      <w:sz w:val="18"/>
      <w:szCs w:val="18"/>
    </w:rPr>
  </w:style>
  <w:style w:type="paragraph" w:customStyle="1" w:styleId="afff4">
    <w:name w:val="列项——"/>
    <w:pPr>
      <w:widowControl w:val="0"/>
      <w:tabs>
        <w:tab w:val="left" w:pos="1140"/>
      </w:tabs>
      <w:ind w:left="420" w:hanging="420"/>
      <w:jc w:val="both"/>
    </w:pPr>
    <w:rPr>
      <w:rFonts w:ascii="宋体" w:eastAsia="宋体" w:hAnsi="Times New Roman" w:cs="Times New Roman"/>
      <w:sz w:val="21"/>
    </w:rPr>
  </w:style>
  <w:style w:type="paragraph" w:customStyle="1" w:styleId="afff5">
    <w:name w:val="方点"/>
    <w:basedOn w:val="a5"/>
    <w:pPr>
      <w:spacing w:beforeLines="50" w:before="156"/>
    </w:pPr>
    <w:rPr>
      <w:b/>
      <w:bCs/>
      <w:szCs w:val="20"/>
    </w:rPr>
  </w:style>
  <w:style w:type="paragraph" w:customStyle="1" w:styleId="16">
    <w:name w:val="项目符1"/>
    <w:basedOn w:val="a5"/>
    <w:next w:val="a5"/>
    <w:pPr>
      <w:tabs>
        <w:tab w:val="left" w:pos="425"/>
      </w:tabs>
      <w:spacing w:before="60" w:line="360" w:lineRule="auto"/>
      <w:ind w:left="420" w:hanging="420"/>
    </w:pPr>
    <w:rPr>
      <w:spacing w:val="6"/>
      <w:szCs w:val="20"/>
    </w:rPr>
  </w:style>
  <w:style w:type="paragraph" w:customStyle="1" w:styleId="29">
    <w:name w:val="章节标题2"/>
    <w:basedOn w:val="a5"/>
    <w:next w:val="38"/>
    <w:pPr>
      <w:keepNext/>
      <w:keepLines/>
      <w:tabs>
        <w:tab w:val="left" w:pos="567"/>
      </w:tabs>
      <w:spacing w:before="260" w:after="260" w:line="415" w:lineRule="auto"/>
      <w:ind w:left="567" w:hanging="567"/>
      <w:outlineLvl w:val="1"/>
    </w:pPr>
    <w:rPr>
      <w:b/>
      <w:bCs/>
      <w:sz w:val="32"/>
      <w:szCs w:val="32"/>
    </w:rPr>
  </w:style>
  <w:style w:type="paragraph" w:customStyle="1" w:styleId="tyu">
    <w:name w:val="tyu正文"/>
    <w:basedOn w:val="a5"/>
    <w:pPr>
      <w:spacing w:line="360" w:lineRule="auto"/>
      <w:ind w:firstLine="420"/>
    </w:pPr>
    <w:rPr>
      <w:rFonts w:ascii="Calibri" w:hAnsi="Calibri" w:cs="宋体"/>
      <w:szCs w:val="20"/>
    </w:rPr>
  </w:style>
  <w:style w:type="paragraph" w:customStyle="1" w:styleId="44">
    <w:name w:val="标题4——4"/>
    <w:basedOn w:val="4"/>
    <w:next w:val="a5"/>
    <w:pPr>
      <w:numPr>
        <w:numId w:val="0"/>
      </w:numPr>
      <w:spacing w:beforeLines="50" w:before="156"/>
      <w:ind w:right="2"/>
    </w:pPr>
    <w:rPr>
      <w:rFonts w:eastAsia="楷体_GB2312" w:hAnsi="Arial"/>
      <w:b w:val="0"/>
      <w:bCs w:val="0"/>
      <w:szCs w:val="30"/>
    </w:rPr>
  </w:style>
  <w:style w:type="paragraph" w:customStyle="1" w:styleId="1H11l0SectionHeadHeader1h1Level1HeadPIM1He">
    <w:name w:val="样式 标题 1H1章节1l0Section HeadHeader1h1Level 1 HeadPIM 1He..."/>
    <w:basedOn w:val="1"/>
    <w:pPr>
      <w:ind w:left="420" w:hanging="420"/>
      <w:jc w:val="both"/>
    </w:pPr>
    <w:rPr>
      <w:rFonts w:cs="宋体"/>
    </w:rPr>
  </w:style>
  <w:style w:type="paragraph" w:customStyle="1" w:styleId="afff6">
    <w:name w:val="规范正文"/>
    <w:basedOn w:val="a5"/>
    <w:pPr>
      <w:adjustRightInd w:val="0"/>
      <w:spacing w:line="360" w:lineRule="auto"/>
      <w:ind w:left="480"/>
      <w:textAlignment w:val="baseline"/>
    </w:pPr>
    <w:rPr>
      <w:kern w:val="0"/>
      <w:szCs w:val="20"/>
    </w:rPr>
  </w:style>
  <w:style w:type="paragraph" w:customStyle="1" w:styleId="43">
    <w:name w:val="章节标题4"/>
    <w:basedOn w:val="a5"/>
    <w:pPr>
      <w:keepNext/>
      <w:keepLines/>
      <w:tabs>
        <w:tab w:val="left" w:pos="1080"/>
      </w:tabs>
      <w:spacing w:before="280" w:after="290" w:line="377" w:lineRule="auto"/>
      <w:ind w:left="851" w:hanging="851"/>
      <w:outlineLvl w:val="3"/>
    </w:pPr>
    <w:rPr>
      <w:b/>
      <w:bCs/>
      <w:sz w:val="28"/>
      <w:szCs w:val="28"/>
    </w:rPr>
  </w:style>
  <w:style w:type="paragraph" w:customStyle="1" w:styleId="afff7">
    <w:name w:val="方案正文"/>
    <w:basedOn w:val="a5"/>
    <w:pPr>
      <w:suppressAutoHyphens/>
      <w:spacing w:line="360" w:lineRule="auto"/>
      <w:ind w:firstLine="200"/>
    </w:pPr>
    <w:rPr>
      <w:kern w:val="1"/>
      <w:lang w:eastAsia="ar-SA"/>
    </w:rPr>
  </w:style>
  <w:style w:type="paragraph" w:customStyle="1" w:styleId="afff8">
    <w:name w:val="单项"/>
    <w:basedOn w:val="a5"/>
    <w:next w:val="a5"/>
    <w:pPr>
      <w:tabs>
        <w:tab w:val="left" w:pos="840"/>
      </w:tabs>
      <w:spacing w:before="200" w:line="360" w:lineRule="auto"/>
      <w:ind w:left="420" w:hanging="420"/>
    </w:pPr>
    <w:rPr>
      <w:b/>
      <w:bCs/>
    </w:rPr>
  </w:style>
  <w:style w:type="paragraph" w:customStyle="1" w:styleId="2a">
    <w:name w:val="文本正文2"/>
    <w:basedOn w:val="aff1"/>
    <w:pPr>
      <w:ind w:firstLine="0"/>
    </w:pPr>
  </w:style>
  <w:style w:type="paragraph" w:customStyle="1" w:styleId="StyleHeading3h3Heading3-oldLevel3HeadH3level3PIM3se">
    <w:name w:val="Style Heading 3h3Heading 3 - oldLevel 3 HeadH3level_3PIM 3se..."/>
    <w:basedOn w:val="30"/>
    <w:pPr>
      <w:numPr>
        <w:numId w:val="0"/>
      </w:numPr>
      <w:tabs>
        <w:tab w:val="left" w:pos="709"/>
      </w:tabs>
      <w:spacing w:before="260" w:after="260" w:line="416" w:lineRule="auto"/>
      <w:ind w:left="709" w:hanging="709"/>
    </w:pPr>
    <w:rPr>
      <w:bCs/>
      <w:sz w:val="32"/>
    </w:rPr>
  </w:style>
  <w:style w:type="paragraph" w:customStyle="1" w:styleId="afff9">
    <w:name w:val="系统标题"/>
    <w:basedOn w:val="a5"/>
    <w:pPr>
      <w:tabs>
        <w:tab w:val="left" w:pos="420"/>
      </w:tabs>
      <w:ind w:left="420" w:hanging="420"/>
    </w:pPr>
  </w:style>
  <w:style w:type="paragraph" w:customStyle="1" w:styleId="53">
    <w:name w:val="章节标题5"/>
    <w:basedOn w:val="a5"/>
    <w:pPr>
      <w:keepNext/>
      <w:keepLines/>
      <w:tabs>
        <w:tab w:val="left" w:pos="1440"/>
      </w:tabs>
      <w:spacing w:beforeLines="50" w:before="156" w:afterLines="50" w:after="156" w:line="377" w:lineRule="auto"/>
      <w:ind w:left="992" w:hanging="992"/>
      <w:outlineLvl w:val="4"/>
    </w:pPr>
    <w:rPr>
      <w:b/>
      <w:bCs/>
    </w:rPr>
  </w:style>
  <w:style w:type="paragraph" w:customStyle="1" w:styleId="afffa">
    <w:name w:val="功能列表"/>
    <w:basedOn w:val="a5"/>
    <w:pPr>
      <w:tabs>
        <w:tab w:val="left" w:pos="900"/>
      </w:tabs>
      <w:spacing w:line="360" w:lineRule="auto"/>
      <w:ind w:left="900" w:hanging="420"/>
    </w:pPr>
  </w:style>
  <w:style w:type="paragraph" w:customStyle="1" w:styleId="yj0">
    <w:name w:val="yj正文"/>
    <w:basedOn w:val="a5"/>
    <w:pPr>
      <w:widowControl/>
      <w:spacing w:beforeLines="50" w:before="156"/>
      <w:jc w:val="left"/>
    </w:pPr>
    <w:rPr>
      <w:kern w:val="0"/>
      <w:sz w:val="24"/>
      <w:szCs w:val="20"/>
      <w:lang w:eastAsia="en-US" w:bidi="en-US"/>
    </w:rPr>
  </w:style>
  <w:style w:type="paragraph" w:customStyle="1" w:styleId="yj1">
    <w:name w:val="yj标题1"/>
    <w:basedOn w:val="a5"/>
    <w:pPr>
      <w:spacing w:line="360" w:lineRule="auto"/>
      <w:ind w:left="900" w:hanging="420"/>
      <w:outlineLvl w:val="0"/>
    </w:pPr>
    <w:rPr>
      <w:b/>
    </w:rPr>
  </w:style>
  <w:style w:type="paragraph" w:customStyle="1" w:styleId="afffb">
    <w:name w:val="文档正文（外部）"/>
    <w:basedOn w:val="a5"/>
    <w:pPr>
      <w:spacing w:line="360" w:lineRule="auto"/>
    </w:pPr>
    <w:rPr>
      <w:sz w:val="28"/>
    </w:rPr>
  </w:style>
  <w:style w:type="paragraph" w:customStyle="1" w:styleId="Normal0">
    <w:name w:val="Normal0"/>
    <w:rPr>
      <w:rFonts w:ascii="Times New Roman" w:eastAsia="宋体" w:hAnsi="Times New Roman" w:cs="Times New Roman"/>
      <w:lang w:eastAsia="en-US"/>
    </w:rPr>
  </w:style>
  <w:style w:type="paragraph" w:customStyle="1" w:styleId="wonder1">
    <w:name w:val="wonder正文编号层次1"/>
    <w:basedOn w:val="a5"/>
    <w:qFormat/>
    <w:pPr>
      <w:widowControl/>
      <w:tabs>
        <w:tab w:val="left" w:pos="840"/>
      </w:tabs>
      <w:overflowPunct w:val="0"/>
      <w:autoSpaceDE w:val="0"/>
      <w:autoSpaceDN w:val="0"/>
      <w:adjustRightInd w:val="0"/>
      <w:spacing w:before="120" w:after="120" w:line="360" w:lineRule="auto"/>
      <w:ind w:left="420" w:hanging="420"/>
      <w:textAlignment w:val="baseline"/>
    </w:pPr>
  </w:style>
  <w:style w:type="paragraph" w:customStyle="1" w:styleId="afffc">
    <w:name w:val="前言、引言标题"/>
    <w:next w:val="a5"/>
    <w:pPr>
      <w:shd w:val="clear" w:color="FFFFFF" w:fill="FFFFFF"/>
      <w:spacing w:before="640" w:after="560"/>
      <w:ind w:left="420" w:hanging="42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My11">
    <w:name w:val="My表格1"/>
    <w:basedOn w:val="a5"/>
    <w:pPr>
      <w:spacing w:before="120" w:after="120"/>
    </w:pPr>
    <w:rPr>
      <w:rFonts w:ascii="Arial" w:hAnsi="Arial"/>
      <w:szCs w:val="20"/>
    </w:rPr>
  </w:style>
  <w:style w:type="paragraph" w:customStyle="1" w:styleId="2b">
    <w:name w:val="项目2"/>
    <w:basedOn w:val="a5"/>
    <w:pPr>
      <w:tabs>
        <w:tab w:val="left" w:pos="900"/>
      </w:tabs>
      <w:spacing w:line="360" w:lineRule="auto"/>
      <w:ind w:left="900" w:hanging="420"/>
    </w:pPr>
  </w:style>
  <w:style w:type="paragraph" w:customStyle="1" w:styleId="afffd">
    <w:name w:val="网新正文文本"/>
    <w:qFormat/>
    <w:pPr>
      <w:spacing w:line="360" w:lineRule="auto"/>
      <w:ind w:firstLineChars="200" w:firstLine="200"/>
    </w:pPr>
    <w:rPr>
      <w:rFonts w:ascii="Calibri" w:eastAsia="宋体" w:hAnsi="Calibri" w:cs="Times New Roman"/>
      <w:kern w:val="2"/>
      <w:sz w:val="24"/>
      <w:szCs w:val="22"/>
    </w:rPr>
  </w:style>
  <w:style w:type="paragraph" w:customStyle="1" w:styleId="afffe">
    <w:name w:val="表格内容"/>
    <w:basedOn w:val="a5"/>
    <w:pPr>
      <w:spacing w:beforeLines="20" w:before="62" w:afterLines="10" w:after="31" w:line="60" w:lineRule="auto"/>
    </w:pPr>
  </w:style>
  <w:style w:type="paragraph" w:customStyle="1" w:styleId="affff">
    <w:name w:val="自定义正文"/>
    <w:basedOn w:val="a5"/>
    <w:pPr>
      <w:spacing w:before="200" w:line="360" w:lineRule="auto"/>
      <w:ind w:firstLineChars="200" w:firstLine="200"/>
    </w:pPr>
  </w:style>
  <w:style w:type="paragraph" w:customStyle="1" w:styleId="WW-">
    <w:name w:val="WW-正文缩进"/>
    <w:basedOn w:val="a5"/>
    <w:pPr>
      <w:suppressAutoHyphens/>
    </w:pPr>
    <w:rPr>
      <w:kern w:val="1"/>
      <w:szCs w:val="20"/>
      <w:lang w:eastAsia="ar-SA"/>
    </w:rPr>
  </w:style>
  <w:style w:type="paragraph" w:customStyle="1" w:styleId="My2">
    <w:name w:val="My标题2"/>
    <w:basedOn w:val="20"/>
    <w:next w:val="a5"/>
    <w:pPr>
      <w:numPr>
        <w:numId w:val="0"/>
      </w:numPr>
      <w:tabs>
        <w:tab w:val="left" w:pos="720"/>
      </w:tabs>
      <w:adjustRightInd w:val="0"/>
      <w:spacing w:before="360" w:after="120"/>
      <w:ind w:left="567" w:hanging="567"/>
      <w:jc w:val="left"/>
      <w:textAlignment w:val="baseline"/>
    </w:pPr>
    <w:rPr>
      <w:b w:val="0"/>
      <w:kern w:val="0"/>
      <w:sz w:val="24"/>
    </w:rPr>
  </w:style>
  <w:style w:type="paragraph" w:customStyle="1" w:styleId="my0">
    <w:name w:val="my"/>
    <w:basedOn w:val="a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My3">
    <w:name w:val="My标题3"/>
    <w:basedOn w:val="30"/>
    <w:next w:val="a5"/>
    <w:pPr>
      <w:numPr>
        <w:numId w:val="0"/>
      </w:numPr>
      <w:tabs>
        <w:tab w:val="left" w:pos="1080"/>
      </w:tabs>
      <w:spacing w:before="260" w:after="260" w:line="416" w:lineRule="auto"/>
      <w:ind w:left="709" w:hanging="709"/>
    </w:pPr>
    <w:rPr>
      <w:rFonts w:ascii="Arial" w:hAnsi="Arial"/>
      <w:sz w:val="24"/>
    </w:rPr>
  </w:style>
  <w:style w:type="paragraph" w:customStyle="1" w:styleId="17">
    <w:name w:val="正文文本1"/>
    <w:basedOn w:val="a5"/>
    <w:pPr>
      <w:spacing w:after="120"/>
    </w:pPr>
    <w:rPr>
      <w:szCs w:val="20"/>
    </w:rPr>
  </w:style>
  <w:style w:type="paragraph" w:customStyle="1" w:styleId="18">
    <w:name w:val="章节标题1"/>
    <w:basedOn w:val="a5"/>
    <w:next w:val="29"/>
    <w:pPr>
      <w:keepNext/>
      <w:keepLines/>
      <w:tabs>
        <w:tab w:val="left" w:pos="1800"/>
      </w:tabs>
      <w:spacing w:before="340" w:after="330" w:line="578" w:lineRule="auto"/>
      <w:ind w:left="425" w:hanging="425"/>
      <w:outlineLvl w:val="0"/>
    </w:pPr>
    <w:rPr>
      <w:b/>
      <w:bCs/>
      <w:kern w:val="44"/>
      <w:sz w:val="36"/>
      <w:szCs w:val="44"/>
    </w:rPr>
  </w:style>
  <w:style w:type="paragraph" w:customStyle="1" w:styleId="TableDescription">
    <w:name w:val="Table Description"/>
    <w:next w:val="a5"/>
    <w:pPr>
      <w:keepNext/>
      <w:snapToGrid w:val="0"/>
      <w:spacing w:before="160" w:after="80"/>
      <w:jc w:val="center"/>
    </w:pPr>
    <w:rPr>
      <w:rFonts w:ascii="Arial" w:eastAsia="黑体" w:hAnsi="Arial" w:cs="Arial"/>
      <w:sz w:val="18"/>
      <w:szCs w:val="18"/>
    </w:rPr>
  </w:style>
  <w:style w:type="paragraph" w:customStyle="1" w:styleId="7815">
    <w:name w:val="样式 宋体 段后: 7.8 磅 行距: 1.5 倍行距"/>
    <w:basedOn w:val="a5"/>
    <w:pPr>
      <w:spacing w:beforeLines="50" w:before="156" w:after="50" w:line="360" w:lineRule="auto"/>
      <w:ind w:leftChars="500" w:left="1050"/>
    </w:pPr>
    <w:rPr>
      <w:rFonts w:ascii="宋体" w:hAnsi="宋体" w:cs="宋体"/>
      <w:szCs w:val="20"/>
    </w:rPr>
  </w:style>
  <w:style w:type="paragraph" w:customStyle="1" w:styleId="TOC1">
    <w:name w:val="TOC 标题1"/>
    <w:basedOn w:val="1"/>
    <w:next w:val="a5"/>
    <w:uiPriority w:val="39"/>
    <w:qFormat/>
    <w:pPr>
      <w:keepNext/>
      <w:keepLines/>
      <w:pageBreakBefore w:val="0"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6615">
    <w:name w:val="样式 标题 3 + 段前: 6 磅 段后: 6 磅 行距: 1.5 倍行距"/>
    <w:basedOn w:val="a5"/>
    <w:next w:val="a5"/>
    <w:pPr>
      <w:keepLines/>
      <w:widowControl/>
      <w:spacing w:before="120" w:after="120" w:line="360" w:lineRule="auto"/>
      <w:outlineLvl w:val="2"/>
    </w:pPr>
    <w:rPr>
      <w:b/>
      <w:color w:val="000000"/>
      <w:sz w:val="32"/>
      <w:szCs w:val="20"/>
    </w:rPr>
  </w:style>
  <w:style w:type="paragraph" w:customStyle="1" w:styleId="222">
    <w:name w:val="样式 样式 正文首行缩进 2 + 首行缩进:  2 字符 + 首行缩进:  2 字符"/>
    <w:basedOn w:val="a5"/>
    <w:pPr>
      <w:spacing w:line="360" w:lineRule="auto"/>
      <w:ind w:firstLineChars="200" w:firstLine="48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semiHidden="1" w:uiPriority="0"/>
    <w:lsdException w:name="caption" w:uiPriority="35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3" w:uiPriority="0"/>
    <w:lsdException w:name="Block Text" w:semiHidden="1" w:unhideWhenUsed="1"/>
    <w:lsdException w:name="FollowedHyperlink" w:uiPriority="0"/>
    <w:lsdException w:name="Strong" w:uiPriority="0" w:qFormat="1"/>
    <w:lsdException w:name="Emphasis" w:uiPriority="20" w:qFormat="1"/>
    <w:lsdException w:name="Document Map" w:semiHidden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E56C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5"/>
    <w:next w:val="a5"/>
    <w:link w:val="1Char"/>
    <w:qFormat/>
    <w:pPr>
      <w:pageBreakBefore/>
      <w:widowControl/>
      <w:autoSpaceDE w:val="0"/>
      <w:autoSpaceDN w:val="0"/>
      <w:spacing w:before="240" w:after="120" w:line="360" w:lineRule="auto"/>
      <w:jc w:val="left"/>
      <w:outlineLvl w:val="0"/>
    </w:pPr>
    <w:rPr>
      <w:rFonts w:ascii="Arial" w:hAnsi="Arial"/>
      <w:b/>
      <w:bCs/>
      <w:sz w:val="36"/>
      <w:szCs w:val="20"/>
    </w:rPr>
  </w:style>
  <w:style w:type="paragraph" w:styleId="20">
    <w:name w:val="heading 2"/>
    <w:basedOn w:val="a5"/>
    <w:next w:val="a6"/>
    <w:link w:val="2Char"/>
    <w:qFormat/>
    <w:pPr>
      <w:keepNext/>
      <w:keepLines/>
      <w:numPr>
        <w:ilvl w:val="1"/>
        <w:numId w:val="1"/>
      </w:numPr>
      <w:spacing w:before="400" w:line="360" w:lineRule="auto"/>
      <w:outlineLvl w:val="1"/>
    </w:pPr>
    <w:rPr>
      <w:rFonts w:ascii="Arial" w:hAnsi="Arial"/>
      <w:b/>
      <w:sz w:val="32"/>
      <w:szCs w:val="20"/>
    </w:rPr>
  </w:style>
  <w:style w:type="paragraph" w:styleId="30">
    <w:name w:val="heading 3"/>
    <w:basedOn w:val="a5"/>
    <w:next w:val="a6"/>
    <w:link w:val="3Char"/>
    <w:qFormat/>
    <w:pPr>
      <w:keepNext/>
      <w:keepLines/>
      <w:numPr>
        <w:ilvl w:val="2"/>
        <w:numId w:val="1"/>
      </w:numPr>
      <w:spacing w:before="200" w:line="360" w:lineRule="auto"/>
      <w:outlineLvl w:val="2"/>
    </w:pPr>
    <w:rPr>
      <w:rFonts w:ascii="Tahoma" w:hAnsi="Tahoma"/>
      <w:b/>
      <w:sz w:val="30"/>
      <w:szCs w:val="20"/>
    </w:rPr>
  </w:style>
  <w:style w:type="paragraph" w:styleId="4">
    <w:name w:val="heading 4"/>
    <w:basedOn w:val="a5"/>
    <w:next w:val="21"/>
    <w:link w:val="4Char"/>
    <w:qFormat/>
    <w:pPr>
      <w:keepNext/>
      <w:keepLines/>
      <w:numPr>
        <w:ilvl w:val="3"/>
        <w:numId w:val="1"/>
      </w:numPr>
      <w:spacing w:before="120" w:line="360" w:lineRule="auto"/>
      <w:ind w:left="0"/>
      <w:outlineLvl w:val="3"/>
    </w:pPr>
    <w:rPr>
      <w:rFonts w:ascii="Arial" w:hAnsi="Tahoma"/>
      <w:b/>
      <w:bCs/>
      <w:sz w:val="24"/>
      <w:szCs w:val="20"/>
    </w:rPr>
  </w:style>
  <w:style w:type="paragraph" w:styleId="5">
    <w:name w:val="heading 5"/>
    <w:basedOn w:val="a5"/>
    <w:next w:val="21"/>
    <w:link w:val="5Char"/>
    <w:qFormat/>
    <w:pPr>
      <w:keepNext/>
      <w:keepLines/>
      <w:numPr>
        <w:ilvl w:val="4"/>
        <w:numId w:val="1"/>
      </w:numPr>
      <w:spacing w:before="60"/>
      <w:outlineLvl w:val="4"/>
    </w:pPr>
    <w:rPr>
      <w:rFonts w:ascii="Tahoma" w:hAnsi="Tahoma"/>
      <w:b/>
      <w:sz w:val="28"/>
      <w:szCs w:val="20"/>
    </w:rPr>
  </w:style>
  <w:style w:type="paragraph" w:styleId="6">
    <w:name w:val="heading 6"/>
    <w:basedOn w:val="a5"/>
    <w:next w:val="21"/>
    <w:link w:val="6Char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sz w:val="24"/>
      <w:szCs w:val="20"/>
    </w:rPr>
  </w:style>
  <w:style w:type="paragraph" w:styleId="7">
    <w:name w:val="heading 7"/>
    <w:basedOn w:val="a5"/>
    <w:next w:val="a7"/>
    <w:link w:val="7Char"/>
    <w:qFormat/>
    <w:pPr>
      <w:keepNext/>
      <w:keepLines/>
      <w:spacing w:before="240" w:after="64" w:line="320" w:lineRule="auto"/>
      <w:outlineLvl w:val="6"/>
    </w:pPr>
    <w:rPr>
      <w:rFonts w:ascii="Tahoma" w:hAnsi="Tahoma"/>
      <w:b/>
      <w:sz w:val="24"/>
      <w:szCs w:val="20"/>
    </w:rPr>
  </w:style>
  <w:style w:type="paragraph" w:styleId="8">
    <w:name w:val="heading 8"/>
    <w:basedOn w:val="a5"/>
    <w:next w:val="a7"/>
    <w:link w:val="8Char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5"/>
    <w:next w:val="a7"/>
    <w:link w:val="9Char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6">
    <w:name w:val="Body Text First Indent"/>
    <w:basedOn w:val="a5"/>
    <w:link w:val="Char"/>
    <w:pPr>
      <w:spacing w:line="300" w:lineRule="auto"/>
      <w:ind w:firstLine="476"/>
    </w:pPr>
    <w:rPr>
      <w:rFonts w:ascii="Tahoma" w:hAnsi="Tahoma" w:cstheme="minorBidi"/>
      <w:sz w:val="24"/>
      <w:szCs w:val="22"/>
    </w:rPr>
  </w:style>
  <w:style w:type="paragraph" w:customStyle="1" w:styleId="21">
    <w:name w:val="正文缩进2"/>
    <w:basedOn w:val="a5"/>
    <w:pPr>
      <w:spacing w:before="60"/>
      <w:ind w:firstLine="476"/>
    </w:pPr>
    <w:rPr>
      <w:szCs w:val="20"/>
    </w:rPr>
  </w:style>
  <w:style w:type="paragraph" w:styleId="a7">
    <w:name w:val="Normal Indent"/>
    <w:basedOn w:val="a5"/>
    <w:link w:val="Char0"/>
    <w:pPr>
      <w:ind w:firstLineChars="200" w:firstLine="420"/>
    </w:pPr>
    <w:rPr>
      <w:rFonts w:ascii="Tahoma" w:hAnsi="Tahoma" w:cstheme="minorBidi"/>
      <w:sz w:val="24"/>
    </w:rPr>
  </w:style>
  <w:style w:type="paragraph" w:styleId="70">
    <w:name w:val="toc 7"/>
    <w:basedOn w:val="a5"/>
    <w:next w:val="a5"/>
    <w:uiPriority w:val="39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2">
    <w:name w:val="List Number 2"/>
    <w:basedOn w:val="a5"/>
    <w:uiPriority w:val="99"/>
    <w:unhideWhenUsed/>
    <w:pPr>
      <w:widowControl/>
      <w:numPr>
        <w:numId w:val="2"/>
      </w:numPr>
      <w:tabs>
        <w:tab w:val="left" w:pos="780"/>
      </w:tabs>
      <w:spacing w:before="120" w:after="120"/>
      <w:contextualSpacing/>
      <w:jc w:val="left"/>
    </w:pPr>
    <w:rPr>
      <w:rFonts w:ascii="Calibri" w:hAnsi="Calibri"/>
      <w:kern w:val="0"/>
      <w:sz w:val="24"/>
      <w:szCs w:val="22"/>
      <w:lang w:eastAsia="en-US" w:bidi="en-US"/>
    </w:rPr>
  </w:style>
  <w:style w:type="paragraph" w:styleId="ab">
    <w:name w:val="caption"/>
    <w:basedOn w:val="a5"/>
    <w:next w:val="a5"/>
    <w:uiPriority w:val="35"/>
    <w:qFormat/>
    <w:rPr>
      <w:rFonts w:ascii="Arial" w:eastAsia="黑体" w:hAnsi="Arial" w:cs="Arial"/>
      <w:sz w:val="20"/>
      <w:szCs w:val="20"/>
    </w:rPr>
  </w:style>
  <w:style w:type="paragraph" w:styleId="ac">
    <w:name w:val="Document Map"/>
    <w:basedOn w:val="a5"/>
    <w:link w:val="Char1"/>
    <w:uiPriority w:val="99"/>
    <w:semiHidden/>
    <w:pPr>
      <w:shd w:val="clear" w:color="auto" w:fill="000080"/>
    </w:pPr>
    <w:rPr>
      <w:rFonts w:ascii="Tahoma" w:hAnsi="Tahoma" w:cstheme="minorBidi"/>
      <w:sz w:val="24"/>
    </w:rPr>
  </w:style>
  <w:style w:type="paragraph" w:styleId="ad">
    <w:name w:val="annotation text"/>
    <w:basedOn w:val="a5"/>
    <w:link w:val="Char10"/>
    <w:uiPriority w:val="99"/>
    <w:unhideWhenUsed/>
    <w:pPr>
      <w:jc w:val="left"/>
    </w:pPr>
  </w:style>
  <w:style w:type="paragraph" w:styleId="3">
    <w:name w:val="Body Text 3"/>
    <w:basedOn w:val="a5"/>
    <w:link w:val="3Char0"/>
    <w:pPr>
      <w:numPr>
        <w:numId w:val="3"/>
      </w:numPr>
      <w:tabs>
        <w:tab w:val="clear" w:pos="900"/>
      </w:tabs>
      <w:spacing w:after="120"/>
      <w:ind w:left="0" w:firstLine="0"/>
    </w:pPr>
    <w:rPr>
      <w:rFonts w:ascii="Tahoma" w:eastAsiaTheme="minorEastAsia" w:hAnsi="Tahoma" w:cstheme="minorBidi"/>
      <w:sz w:val="16"/>
      <w:szCs w:val="16"/>
    </w:rPr>
  </w:style>
  <w:style w:type="paragraph" w:styleId="31">
    <w:name w:val="List Bullet 3"/>
    <w:basedOn w:val="a5"/>
    <w:pPr>
      <w:tabs>
        <w:tab w:val="left" w:pos="1200"/>
      </w:tabs>
      <w:ind w:left="420" w:hanging="420"/>
    </w:pPr>
    <w:rPr>
      <w:szCs w:val="20"/>
    </w:rPr>
  </w:style>
  <w:style w:type="paragraph" w:styleId="ae">
    <w:name w:val="Body Text"/>
    <w:basedOn w:val="a5"/>
    <w:link w:val="Char11"/>
    <w:uiPriority w:val="99"/>
    <w:unhideWhenUsed/>
    <w:pPr>
      <w:spacing w:after="120"/>
    </w:pPr>
  </w:style>
  <w:style w:type="paragraph" w:styleId="af">
    <w:name w:val="Body Text Indent"/>
    <w:basedOn w:val="a5"/>
    <w:link w:val="Char2"/>
    <w:pPr>
      <w:spacing w:before="120" w:after="120" w:line="360" w:lineRule="auto"/>
      <w:ind w:firstLine="525"/>
    </w:pPr>
    <w:rPr>
      <w:rFonts w:ascii="宋体" w:hAnsi="Tahoma" w:cstheme="minorBidi"/>
      <w:sz w:val="24"/>
      <w:szCs w:val="22"/>
    </w:rPr>
  </w:style>
  <w:style w:type="paragraph" w:styleId="50">
    <w:name w:val="toc 5"/>
    <w:basedOn w:val="a5"/>
    <w:next w:val="a5"/>
    <w:uiPriority w:val="39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32">
    <w:name w:val="toc 3"/>
    <w:basedOn w:val="a5"/>
    <w:next w:val="a5"/>
    <w:uiPriority w:val="39"/>
    <w:pPr>
      <w:ind w:left="420"/>
      <w:jc w:val="left"/>
    </w:pPr>
    <w:rPr>
      <w:rFonts w:ascii="Calibri" w:hAnsi="Calibri" w:cs="Calibri"/>
      <w:i/>
      <w:iCs/>
      <w:sz w:val="20"/>
      <w:szCs w:val="20"/>
    </w:rPr>
  </w:style>
  <w:style w:type="paragraph" w:styleId="af0">
    <w:name w:val="Plain Text"/>
    <w:basedOn w:val="a5"/>
    <w:link w:val="Char12"/>
    <w:rPr>
      <w:rFonts w:ascii="宋体" w:hAnsi="Courier New" w:cstheme="minorBidi"/>
      <w:szCs w:val="22"/>
    </w:rPr>
  </w:style>
  <w:style w:type="paragraph" w:styleId="80">
    <w:name w:val="toc 8"/>
    <w:basedOn w:val="a5"/>
    <w:next w:val="a5"/>
    <w:uiPriority w:val="39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af1">
    <w:name w:val="Date"/>
    <w:basedOn w:val="a5"/>
    <w:next w:val="a5"/>
    <w:link w:val="Char3"/>
    <w:pPr>
      <w:widowControl/>
    </w:pPr>
    <w:rPr>
      <w:rFonts w:ascii="楷体_GB2312" w:eastAsia="楷体_GB2312" w:hAnsi="Tahoma" w:cstheme="minorBidi"/>
      <w:sz w:val="32"/>
      <w:szCs w:val="22"/>
    </w:rPr>
  </w:style>
  <w:style w:type="paragraph" w:styleId="22">
    <w:name w:val="Body Text Indent 2"/>
    <w:basedOn w:val="a5"/>
    <w:link w:val="2Char0"/>
    <w:uiPriority w:val="99"/>
    <w:pPr>
      <w:spacing w:line="360" w:lineRule="auto"/>
      <w:ind w:left="718" w:firstLineChars="200" w:firstLine="480"/>
    </w:pPr>
    <w:rPr>
      <w:rFonts w:ascii="Arial" w:eastAsia="LineDraw" w:hAnsi="Arial" w:cs="Arial"/>
      <w:sz w:val="24"/>
      <w:szCs w:val="22"/>
    </w:rPr>
  </w:style>
  <w:style w:type="paragraph" w:styleId="af2">
    <w:name w:val="Balloon Text"/>
    <w:basedOn w:val="a5"/>
    <w:link w:val="Char4"/>
    <w:uiPriority w:val="99"/>
    <w:semiHidden/>
    <w:rPr>
      <w:rFonts w:ascii="Tahoma" w:hAnsi="Tahoma" w:cstheme="minorBidi"/>
      <w:sz w:val="18"/>
      <w:szCs w:val="18"/>
    </w:rPr>
  </w:style>
  <w:style w:type="paragraph" w:styleId="af3">
    <w:name w:val="footer"/>
    <w:basedOn w:val="a5"/>
    <w:link w:val="Char1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4">
    <w:name w:val="header"/>
    <w:basedOn w:val="a5"/>
    <w:link w:val="Char14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5"/>
    <w:next w:val="a5"/>
    <w:uiPriority w:val="39"/>
    <w:pPr>
      <w:spacing w:before="120" w:after="12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40">
    <w:name w:val="toc 4"/>
    <w:basedOn w:val="a5"/>
    <w:next w:val="a5"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af5">
    <w:name w:val="index heading"/>
    <w:basedOn w:val="a5"/>
    <w:next w:val="11"/>
    <w:semiHidden/>
    <w:pPr>
      <w:widowControl/>
      <w:overflowPunct w:val="0"/>
      <w:autoSpaceDE w:val="0"/>
      <w:autoSpaceDN w:val="0"/>
      <w:adjustRightInd w:val="0"/>
      <w:spacing w:before="240" w:line="300" w:lineRule="auto"/>
      <w:ind w:left="2268"/>
      <w:jc w:val="left"/>
      <w:textAlignment w:val="baseline"/>
    </w:pPr>
    <w:rPr>
      <w:kern w:val="0"/>
      <w:szCs w:val="20"/>
    </w:rPr>
  </w:style>
  <w:style w:type="paragraph" w:styleId="11">
    <w:name w:val="index 1"/>
    <w:basedOn w:val="a5"/>
    <w:next w:val="a5"/>
    <w:semiHidden/>
  </w:style>
  <w:style w:type="paragraph" w:styleId="af6">
    <w:name w:val="List"/>
    <w:basedOn w:val="a5"/>
    <w:pPr>
      <w:tabs>
        <w:tab w:val="left" w:pos="1470"/>
      </w:tabs>
      <w:ind w:left="1470" w:hanging="420"/>
    </w:pPr>
    <w:rPr>
      <w:szCs w:val="21"/>
    </w:rPr>
  </w:style>
  <w:style w:type="paragraph" w:styleId="af7">
    <w:name w:val="footnote text"/>
    <w:basedOn w:val="a5"/>
    <w:link w:val="Char5"/>
    <w:uiPriority w:val="99"/>
    <w:unhideWhenUsed/>
    <w:pPr>
      <w:snapToGrid w:val="0"/>
      <w:spacing w:line="360" w:lineRule="auto"/>
      <w:jc w:val="left"/>
    </w:pPr>
    <w:rPr>
      <w:rFonts w:ascii="Calibri" w:hAnsi="Calibri" w:cstheme="minorBidi"/>
      <w:sz w:val="18"/>
      <w:szCs w:val="18"/>
    </w:rPr>
  </w:style>
  <w:style w:type="paragraph" w:styleId="60">
    <w:name w:val="toc 6"/>
    <w:basedOn w:val="a5"/>
    <w:next w:val="a5"/>
    <w:uiPriority w:val="39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33">
    <w:name w:val="Body Text Indent 3"/>
    <w:basedOn w:val="a5"/>
    <w:link w:val="3Char1"/>
    <w:pPr>
      <w:spacing w:before="93" w:after="93" w:line="360" w:lineRule="auto"/>
      <w:ind w:firstLine="425"/>
    </w:pPr>
    <w:rPr>
      <w:rFonts w:ascii="Tahoma" w:hAnsi="Tahoma" w:cstheme="minorBidi"/>
      <w:color w:val="FF0000"/>
      <w:sz w:val="24"/>
    </w:rPr>
  </w:style>
  <w:style w:type="paragraph" w:styleId="af8">
    <w:name w:val="table of figures"/>
    <w:basedOn w:val="a5"/>
    <w:next w:val="a5"/>
    <w:uiPriority w:val="99"/>
    <w:pPr>
      <w:spacing w:before="200" w:line="360" w:lineRule="auto"/>
      <w:ind w:leftChars="200" w:left="200" w:hangingChars="200" w:hanging="200"/>
    </w:pPr>
  </w:style>
  <w:style w:type="paragraph" w:styleId="23">
    <w:name w:val="toc 2"/>
    <w:basedOn w:val="a5"/>
    <w:next w:val="a5"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90">
    <w:name w:val="toc 9"/>
    <w:basedOn w:val="a5"/>
    <w:next w:val="a5"/>
    <w:uiPriority w:val="39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24">
    <w:name w:val="Body Text 2"/>
    <w:basedOn w:val="a5"/>
    <w:link w:val="2Char1"/>
    <w:pPr>
      <w:spacing w:after="120" w:line="480" w:lineRule="auto"/>
    </w:pPr>
    <w:rPr>
      <w:rFonts w:ascii="Tahoma" w:hAnsi="Tahoma" w:cstheme="minorBidi"/>
      <w:szCs w:val="22"/>
    </w:rPr>
  </w:style>
  <w:style w:type="paragraph" w:styleId="af9">
    <w:name w:val="Normal (Web)"/>
    <w:basedOn w:val="a5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styleId="afa">
    <w:name w:val="annotation subject"/>
    <w:basedOn w:val="ad"/>
    <w:next w:val="ad"/>
    <w:link w:val="Char6"/>
    <w:uiPriority w:val="99"/>
    <w:rPr>
      <w:rFonts w:ascii="Tahoma" w:eastAsia="楷体_GB2312" w:hAnsi="Tahoma" w:cstheme="minorBidi"/>
      <w:sz w:val="24"/>
    </w:rPr>
  </w:style>
  <w:style w:type="character" w:styleId="afb">
    <w:name w:val="Strong"/>
    <w:qFormat/>
    <w:rPr>
      <w:rFonts w:ascii="Tahoma" w:eastAsia="宋体" w:hAnsi="Tahoma"/>
      <w:b/>
      <w:bCs/>
      <w:kern w:val="2"/>
      <w:sz w:val="24"/>
      <w:lang w:val="en-US" w:eastAsia="zh-CN" w:bidi="ar-SA"/>
    </w:rPr>
  </w:style>
  <w:style w:type="character" w:styleId="afc">
    <w:name w:val="page number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styleId="afd">
    <w:name w:val="FollowedHyperlink"/>
    <w:rPr>
      <w:rFonts w:ascii="Tahoma" w:eastAsia="宋体" w:hAnsi="Tahoma"/>
      <w:color w:val="800080"/>
      <w:kern w:val="2"/>
      <w:sz w:val="24"/>
      <w:u w:val="single"/>
      <w:lang w:val="en-US" w:eastAsia="zh-CN" w:bidi="ar-SA"/>
    </w:rPr>
  </w:style>
  <w:style w:type="character" w:styleId="afe">
    <w:name w:val="Hyperlink"/>
    <w:uiPriority w:val="99"/>
    <w:rPr>
      <w:rFonts w:ascii="Tahoma" w:eastAsia="宋体" w:hAnsi="Tahoma"/>
      <w:color w:val="0000FF"/>
      <w:kern w:val="2"/>
      <w:sz w:val="24"/>
      <w:u w:val="single"/>
      <w:lang w:val="en-US" w:eastAsia="zh-CN" w:bidi="ar-SA"/>
    </w:rPr>
  </w:style>
  <w:style w:type="character" w:styleId="aff">
    <w:name w:val="annotation reference"/>
    <w:uiPriority w:val="99"/>
    <w:rPr>
      <w:rFonts w:ascii="Tahoma" w:eastAsia="宋体" w:hAnsi="Tahoma"/>
      <w:kern w:val="2"/>
      <w:sz w:val="21"/>
      <w:szCs w:val="21"/>
      <w:lang w:val="en-US" w:eastAsia="zh-CN" w:bidi="ar-SA"/>
    </w:rPr>
  </w:style>
  <w:style w:type="character" w:styleId="aff0">
    <w:name w:val="footnote reference"/>
    <w:uiPriority w:val="99"/>
    <w:unhideWhenUsed/>
    <w:rPr>
      <w:rFonts w:ascii="Tahoma" w:eastAsia="宋体" w:hAnsi="Tahoma"/>
      <w:kern w:val="2"/>
      <w:sz w:val="24"/>
      <w:vertAlign w:val="superscript"/>
      <w:lang w:val="en-US" w:eastAsia="zh-CN" w:bidi="ar-SA"/>
    </w:rPr>
  </w:style>
  <w:style w:type="character" w:customStyle="1" w:styleId="Char14">
    <w:name w:val="页眉 Char1"/>
    <w:basedOn w:val="a8"/>
    <w:link w:val="af4"/>
    <w:uiPriority w:val="99"/>
    <w:rPr>
      <w:sz w:val="18"/>
      <w:szCs w:val="18"/>
    </w:rPr>
  </w:style>
  <w:style w:type="character" w:customStyle="1" w:styleId="Char13">
    <w:name w:val="页脚 Char1"/>
    <w:basedOn w:val="a8"/>
    <w:link w:val="af3"/>
    <w:uiPriority w:val="99"/>
    <w:rPr>
      <w:sz w:val="18"/>
      <w:szCs w:val="18"/>
    </w:rPr>
  </w:style>
  <w:style w:type="character" w:customStyle="1" w:styleId="12">
    <w:name w:val="标题 1 字符"/>
    <w:basedOn w:val="a8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5">
    <w:name w:val="标题 2 字符"/>
    <w:basedOn w:val="a8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4">
    <w:name w:val="标题 3 字符"/>
    <w:basedOn w:val="a8"/>
    <w:uiPriority w:val="9"/>
    <w:semiHidden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1">
    <w:name w:val="标题 4 字符"/>
    <w:basedOn w:val="a8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1">
    <w:name w:val="标题 5 字符"/>
    <w:basedOn w:val="a8"/>
    <w:uiPriority w:val="9"/>
    <w:semiHidden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1">
    <w:name w:val="标题 6 字符"/>
    <w:basedOn w:val="a8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1">
    <w:name w:val="标题 7 字符"/>
    <w:basedOn w:val="a8"/>
    <w:uiPriority w:val="9"/>
    <w:semiHidden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1">
    <w:name w:val="标题 8 字符"/>
    <w:basedOn w:val="a8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91">
    <w:name w:val="标题 9 字符"/>
    <w:basedOn w:val="a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CharChar">
    <w:name w:val="金保文档标准正文 Char Char"/>
    <w:link w:val="Char7"/>
    <w:rPr>
      <w:rFonts w:ascii="宋体" w:eastAsia="楷体_GB2312" w:hAnsi="宋体"/>
      <w:color w:val="000000"/>
      <w:sz w:val="28"/>
      <w:szCs w:val="24"/>
    </w:rPr>
  </w:style>
  <w:style w:type="paragraph" w:customStyle="1" w:styleId="Char7">
    <w:name w:val="金保文档标准正文 Char"/>
    <w:basedOn w:val="a5"/>
    <w:link w:val="CharChar"/>
    <w:pPr>
      <w:spacing w:line="360" w:lineRule="auto"/>
      <w:ind w:firstLine="480"/>
      <w:jc w:val="left"/>
    </w:pPr>
    <w:rPr>
      <w:rFonts w:ascii="宋体" w:eastAsia="楷体_GB2312" w:hAnsi="宋体" w:cstheme="minorBidi"/>
      <w:color w:val="000000"/>
      <w:sz w:val="28"/>
    </w:rPr>
  </w:style>
  <w:style w:type="character" w:customStyle="1" w:styleId="3Char1">
    <w:name w:val="正文文本缩进 3 Char"/>
    <w:link w:val="33"/>
    <w:rPr>
      <w:rFonts w:ascii="Tahoma" w:eastAsia="宋体" w:hAnsi="Tahoma"/>
      <w:color w:val="FF0000"/>
      <w:sz w:val="24"/>
      <w:szCs w:val="24"/>
    </w:rPr>
  </w:style>
  <w:style w:type="character" w:customStyle="1" w:styleId="CharCharCharCharCharCharCharCharCharCharCharCharCharCharCharCharCharCharCharCharChar3">
    <w:name w:val="正文首行缩进 Char Char Char Char Char Char Char Char Char Char Char Char Char Char Char Char Char Char Char Char Char3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6Char">
    <w:name w:val="标题 6 Char"/>
    <w:link w:val="6"/>
    <w:rPr>
      <w:rFonts w:ascii="Arial" w:eastAsia="黑体" w:hAnsi="Arial" w:cs="Times New Roman"/>
      <w:sz w:val="24"/>
      <w:szCs w:val="20"/>
    </w:rPr>
  </w:style>
  <w:style w:type="character" w:customStyle="1" w:styleId="Char">
    <w:name w:val="正文首行缩进 Char"/>
    <w:basedOn w:val="a8"/>
    <w:link w:val="a6"/>
    <w:rPr>
      <w:rFonts w:ascii="Tahoma" w:eastAsia="宋体" w:hAnsi="Tahoma"/>
      <w:sz w:val="24"/>
    </w:rPr>
  </w:style>
  <w:style w:type="character" w:customStyle="1" w:styleId="textfont1">
    <w:name w:val="textfont1"/>
    <w:rPr>
      <w:rFonts w:ascii="Tahoma" w:eastAsia="宋体" w:hAnsi="Tahoma"/>
      <w:spacing w:val="31680"/>
      <w:kern w:val="2"/>
      <w:sz w:val="26"/>
      <w:szCs w:val="26"/>
      <w:lang w:val="en-US" w:eastAsia="zh-CN" w:bidi="ar-SA"/>
    </w:rPr>
  </w:style>
  <w:style w:type="character" w:customStyle="1" w:styleId="Char8">
    <w:name w:val="批注文字 Char"/>
    <w:uiPriority w:val="99"/>
    <w:rPr>
      <w:rFonts w:ascii="Tahoma" w:eastAsia="楷体_GB2312" w:hAnsi="Tahoma"/>
      <w:kern w:val="2"/>
      <w:sz w:val="24"/>
      <w:szCs w:val="24"/>
      <w:lang w:val="en-US" w:eastAsia="zh-CN" w:bidi="ar-SA"/>
    </w:rPr>
  </w:style>
  <w:style w:type="character" w:customStyle="1" w:styleId="l15">
    <w:name w:val="l15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4Char0">
    <w:name w:val="标题4级 Char"/>
    <w:basedOn w:val="4Char"/>
    <w:link w:val="42"/>
    <w:rPr>
      <w:rFonts w:ascii="Arial" w:eastAsia="宋体" w:hAnsi="Tahoma" w:cs="Times New Roman"/>
      <w:b/>
      <w:bCs/>
      <w:sz w:val="24"/>
      <w:szCs w:val="20"/>
    </w:rPr>
  </w:style>
  <w:style w:type="character" w:customStyle="1" w:styleId="4Char">
    <w:name w:val="标题 4 Char"/>
    <w:link w:val="4"/>
    <w:rPr>
      <w:rFonts w:ascii="Arial" w:eastAsia="宋体" w:hAnsi="Tahoma" w:cs="Times New Roman"/>
      <w:b/>
      <w:bCs/>
      <w:sz w:val="24"/>
      <w:szCs w:val="20"/>
    </w:rPr>
  </w:style>
  <w:style w:type="paragraph" w:customStyle="1" w:styleId="42">
    <w:name w:val="标题4级"/>
    <w:basedOn w:val="4"/>
    <w:link w:val="4Char0"/>
    <w:qFormat/>
  </w:style>
  <w:style w:type="character" w:customStyle="1" w:styleId="3Char2">
    <w:name w:val="正文3 Char"/>
    <w:link w:val="35"/>
    <w:rPr>
      <w:rFonts w:ascii="Arial,Bold" w:eastAsia="宋体" w:hAnsi="Arial,Bold" w:cs="Arial,Bold"/>
      <w:bCs/>
      <w:szCs w:val="21"/>
    </w:rPr>
  </w:style>
  <w:style w:type="paragraph" w:customStyle="1" w:styleId="35">
    <w:name w:val="正文3"/>
    <w:basedOn w:val="a5"/>
    <w:link w:val="3Char2"/>
    <w:pPr>
      <w:ind w:leftChars="342" w:left="718"/>
    </w:pPr>
    <w:rPr>
      <w:rFonts w:ascii="Arial,Bold" w:hAnsi="Arial,Bold" w:cs="Arial,Bold"/>
      <w:bCs/>
      <w:szCs w:val="21"/>
    </w:rPr>
  </w:style>
  <w:style w:type="character" w:customStyle="1" w:styleId="CharCharCharCharCharCharCharCharCharCharCharCharCharCharCharCharCharCharCharCharChar2">
    <w:name w:val="正文首行缩进 Char Char Char Char Char Char Char Char Char Char Char Char Char Char Char Char Char Char Char Char Char2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Char9">
    <w:name w:val="纯文本 Char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6">
    <w:name w:val="批注主题 Char"/>
    <w:basedOn w:val="Char8"/>
    <w:link w:val="afa"/>
    <w:uiPriority w:val="99"/>
    <w:rPr>
      <w:rFonts w:ascii="Tahoma" w:eastAsia="楷体_GB2312" w:hAnsi="Tahoma"/>
      <w:kern w:val="2"/>
      <w:sz w:val="24"/>
      <w:szCs w:val="24"/>
      <w:lang w:val="en-US" w:eastAsia="zh-CN" w:bidi="ar-SA"/>
    </w:rPr>
  </w:style>
  <w:style w:type="character" w:customStyle="1" w:styleId="MyCharChar">
    <w:name w:val="My正文 Char Char"/>
    <w:link w:val="My"/>
    <w:rPr>
      <w:rFonts w:ascii="Arial" w:eastAsia="宋体" w:hAnsi="Arial"/>
      <w:sz w:val="24"/>
    </w:rPr>
  </w:style>
  <w:style w:type="paragraph" w:customStyle="1" w:styleId="My">
    <w:name w:val="My正文"/>
    <w:basedOn w:val="a5"/>
    <w:link w:val="MyCharChar"/>
    <w:pPr>
      <w:adjustRightInd w:val="0"/>
      <w:spacing w:before="120" w:line="360" w:lineRule="auto"/>
      <w:ind w:firstLine="567"/>
    </w:pPr>
    <w:rPr>
      <w:rFonts w:ascii="Arial" w:hAnsi="Arial" w:cstheme="minorBidi"/>
      <w:sz w:val="24"/>
      <w:szCs w:val="22"/>
    </w:rPr>
  </w:style>
  <w:style w:type="character" w:customStyle="1" w:styleId="Char15">
    <w:name w:val="正文缩进 Char1"/>
    <w:rPr>
      <w:rFonts w:ascii="Tahoma" w:eastAsia="宋体" w:hAnsi="Tahoma"/>
      <w:kern w:val="2"/>
      <w:sz w:val="24"/>
      <w:szCs w:val="24"/>
      <w:lang w:val="en-US" w:eastAsia="zh-CN" w:bidi="ar-SA"/>
    </w:rPr>
  </w:style>
  <w:style w:type="character" w:customStyle="1" w:styleId="Char12">
    <w:name w:val="纯文本 Char1"/>
    <w:link w:val="af0"/>
    <w:rPr>
      <w:rFonts w:ascii="宋体" w:eastAsia="宋体" w:hAnsi="Courier New"/>
    </w:rPr>
  </w:style>
  <w:style w:type="character" w:customStyle="1" w:styleId="CharCharCharCharCharCharCharCharCharCharCharCharCharCharCharCharCharCharCharCharChar4">
    <w:name w:val="正文首行缩进 Char Char Char Char Char Char Char Char Char Char Char Char Char Char Char Char Char Char Char Char Char4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Char0">
    <w:name w:val="正文缩进 Char"/>
    <w:link w:val="a7"/>
    <w:rPr>
      <w:rFonts w:ascii="Tahoma" w:eastAsia="宋体" w:hAnsi="Tahoma"/>
      <w:sz w:val="24"/>
      <w:szCs w:val="24"/>
    </w:rPr>
  </w:style>
  <w:style w:type="character" w:customStyle="1" w:styleId="3Char0">
    <w:name w:val="正文文本 3 Char"/>
    <w:link w:val="3"/>
    <w:rPr>
      <w:rFonts w:ascii="Tahoma" w:hAnsi="Tahoma"/>
      <w:sz w:val="16"/>
      <w:szCs w:val="16"/>
    </w:rPr>
  </w:style>
  <w:style w:type="character" w:customStyle="1" w:styleId="5Char">
    <w:name w:val="标题 5 Char"/>
    <w:link w:val="5"/>
    <w:rPr>
      <w:rFonts w:ascii="Tahoma" w:eastAsia="宋体" w:hAnsi="Tahoma" w:cs="Times New Roman"/>
      <w:b/>
      <w:sz w:val="28"/>
      <w:szCs w:val="20"/>
    </w:rPr>
  </w:style>
  <w:style w:type="character" w:customStyle="1" w:styleId="Char2">
    <w:name w:val="正文文本缩进 Char"/>
    <w:link w:val="af"/>
    <w:rPr>
      <w:rFonts w:ascii="宋体" w:eastAsia="宋体" w:hAnsi="Tahoma"/>
      <w:sz w:val="24"/>
    </w:rPr>
  </w:style>
  <w:style w:type="character" w:customStyle="1" w:styleId="2Char0">
    <w:name w:val="正文文本缩进 2 Char"/>
    <w:link w:val="22"/>
    <w:uiPriority w:val="99"/>
    <w:rPr>
      <w:rFonts w:ascii="Arial" w:eastAsia="LineDraw" w:hAnsi="Arial" w:cs="Arial"/>
      <w:sz w:val="24"/>
    </w:rPr>
  </w:style>
  <w:style w:type="character" w:customStyle="1" w:styleId="Char5">
    <w:name w:val="脚注文本 Char"/>
    <w:link w:val="af7"/>
    <w:uiPriority w:val="99"/>
    <w:rPr>
      <w:rFonts w:ascii="Calibri" w:eastAsia="宋体" w:hAnsi="Calibri"/>
      <w:sz w:val="18"/>
      <w:szCs w:val="18"/>
    </w:rPr>
  </w:style>
  <w:style w:type="character" w:customStyle="1" w:styleId="Char4">
    <w:name w:val="批注框文本 Char"/>
    <w:link w:val="af2"/>
    <w:uiPriority w:val="99"/>
    <w:semiHidden/>
    <w:rPr>
      <w:rFonts w:ascii="Tahoma" w:eastAsia="宋体" w:hAnsi="Tahoma"/>
      <w:sz w:val="18"/>
      <w:szCs w:val="18"/>
    </w:rPr>
  </w:style>
  <w:style w:type="character" w:customStyle="1" w:styleId="CharChar41">
    <w:name w:val="Char Char41"/>
    <w:semiHidden/>
    <w:rPr>
      <w:rFonts w:ascii="Times New Roman" w:eastAsia="宋体" w:hAnsi="Times New Roman"/>
      <w:kern w:val="2"/>
      <w:sz w:val="24"/>
      <w:szCs w:val="24"/>
      <w:lang w:val="en-US" w:eastAsia="zh-CN" w:bidi="ar-SA"/>
    </w:rPr>
  </w:style>
  <w:style w:type="character" w:customStyle="1" w:styleId="HZGChar">
    <w:name w:val="HZG正文 Char"/>
    <w:basedOn w:val="a8"/>
    <w:link w:val="HZG"/>
    <w:rPr>
      <w:rFonts w:ascii="Tahoma" w:eastAsia="宋体" w:hAnsi="Tahoma"/>
      <w:sz w:val="24"/>
    </w:rPr>
  </w:style>
  <w:style w:type="paragraph" w:customStyle="1" w:styleId="HZG">
    <w:name w:val="HZG正文"/>
    <w:basedOn w:val="a5"/>
    <w:link w:val="HZGChar"/>
    <w:qFormat/>
    <w:pPr>
      <w:spacing w:line="300" w:lineRule="auto"/>
      <w:ind w:firstLine="476"/>
    </w:pPr>
    <w:rPr>
      <w:rFonts w:ascii="Tahoma" w:hAnsi="Tahoma" w:cstheme="minorBidi"/>
      <w:sz w:val="24"/>
      <w:szCs w:val="22"/>
    </w:rPr>
  </w:style>
  <w:style w:type="character" w:customStyle="1" w:styleId="Chara">
    <w:name w:val="正文文本 Char"/>
    <w:uiPriority w:val="99"/>
    <w:rPr>
      <w:rFonts w:ascii="Tahoma" w:eastAsia="宋体" w:hAnsi="Tahoma"/>
      <w:kern w:val="2"/>
      <w:sz w:val="24"/>
      <w:szCs w:val="24"/>
      <w:lang w:val="en-US" w:eastAsia="zh-CN" w:bidi="ar-SA"/>
    </w:rPr>
  </w:style>
  <w:style w:type="character" w:customStyle="1" w:styleId="2Char1">
    <w:name w:val="正文文本 2 Char"/>
    <w:link w:val="24"/>
    <w:rPr>
      <w:rFonts w:ascii="Tahoma" w:eastAsia="宋体" w:hAnsi="Tahoma"/>
    </w:rPr>
  </w:style>
  <w:style w:type="character" w:customStyle="1" w:styleId="2Char">
    <w:name w:val="标题 2 Char"/>
    <w:link w:val="20"/>
    <w:rPr>
      <w:rFonts w:ascii="Arial" w:eastAsia="宋体" w:hAnsi="Arial" w:cs="Times New Roman"/>
      <w:b/>
      <w:sz w:val="32"/>
      <w:szCs w:val="20"/>
    </w:rPr>
  </w:style>
  <w:style w:type="character" w:customStyle="1" w:styleId="apple-converted-space">
    <w:name w:val="apple-converted-space"/>
  </w:style>
  <w:style w:type="character" w:customStyle="1" w:styleId="Charb">
    <w:name w:val="文本正文 Char"/>
    <w:link w:val="aff1"/>
    <w:rPr>
      <w:rFonts w:ascii="Tahoma" w:eastAsia="宋体" w:hAnsi="Tahoma"/>
      <w:color w:val="000000"/>
      <w:szCs w:val="21"/>
    </w:rPr>
  </w:style>
  <w:style w:type="paragraph" w:customStyle="1" w:styleId="aff1">
    <w:name w:val="文本正文"/>
    <w:basedOn w:val="a5"/>
    <w:link w:val="Charb"/>
    <w:pPr>
      <w:spacing w:before="156" w:after="156" w:line="360" w:lineRule="auto"/>
      <w:ind w:firstLine="480"/>
    </w:pPr>
    <w:rPr>
      <w:rFonts w:ascii="Tahoma" w:hAnsi="Tahoma" w:cstheme="minorBidi"/>
      <w:color w:val="000000"/>
      <w:szCs w:val="21"/>
    </w:rPr>
  </w:style>
  <w:style w:type="character" w:customStyle="1" w:styleId="--Char">
    <w:name w:val="图片--无缩进、居中 Char"/>
    <w:basedOn w:val="MyCharChar"/>
    <w:link w:val="--"/>
    <w:rPr>
      <w:rFonts w:ascii="Arial" w:eastAsia="宋体" w:hAnsi="Arial"/>
      <w:sz w:val="24"/>
    </w:rPr>
  </w:style>
  <w:style w:type="paragraph" w:customStyle="1" w:styleId="--">
    <w:name w:val="图片--无缩进、居中"/>
    <w:basedOn w:val="My"/>
    <w:link w:val="--Char"/>
    <w:qFormat/>
    <w:pPr>
      <w:ind w:firstLine="0"/>
      <w:jc w:val="center"/>
    </w:pPr>
  </w:style>
  <w:style w:type="character" w:customStyle="1" w:styleId="Charc">
    <w:name w:val="此正文 Char"/>
    <w:link w:val="aff2"/>
    <w:rPr>
      <w:rFonts w:ascii="Tahoma" w:eastAsia="宋体" w:hAnsi="Tahoma"/>
      <w:sz w:val="24"/>
      <w:szCs w:val="24"/>
    </w:rPr>
  </w:style>
  <w:style w:type="paragraph" w:customStyle="1" w:styleId="aff2">
    <w:name w:val="此正文"/>
    <w:basedOn w:val="a5"/>
    <w:link w:val="Charc"/>
    <w:pPr>
      <w:spacing w:line="360" w:lineRule="auto"/>
      <w:ind w:firstLineChars="200" w:firstLine="200"/>
    </w:pPr>
    <w:rPr>
      <w:rFonts w:ascii="Tahoma" w:hAnsi="Tahoma" w:cstheme="minorBidi"/>
      <w:sz w:val="24"/>
    </w:rPr>
  </w:style>
  <w:style w:type="character" w:customStyle="1" w:styleId="1Char">
    <w:name w:val="标题 1 Char"/>
    <w:link w:val="1"/>
    <w:rPr>
      <w:rFonts w:ascii="Arial" w:eastAsia="宋体" w:hAnsi="Arial" w:cs="Times New Roman"/>
      <w:b/>
      <w:bCs/>
      <w:sz w:val="36"/>
      <w:szCs w:val="20"/>
    </w:rPr>
  </w:style>
  <w:style w:type="character" w:customStyle="1" w:styleId="3Char">
    <w:name w:val="标题 3 Char"/>
    <w:link w:val="30"/>
    <w:rPr>
      <w:rFonts w:ascii="Tahoma" w:eastAsia="宋体" w:hAnsi="Tahoma" w:cs="Times New Roman"/>
      <w:b/>
      <w:sz w:val="30"/>
      <w:szCs w:val="20"/>
    </w:rPr>
  </w:style>
  <w:style w:type="character" w:customStyle="1" w:styleId="8Char">
    <w:name w:val="标题 8 Char"/>
    <w:link w:val="8"/>
    <w:rPr>
      <w:rFonts w:ascii="Arial" w:eastAsia="黑体" w:hAnsi="Arial" w:cs="Times New Roman"/>
      <w:sz w:val="24"/>
      <w:szCs w:val="20"/>
    </w:rPr>
  </w:style>
  <w:style w:type="character" w:customStyle="1" w:styleId="Chard">
    <w:name w:val="页眉 Char"/>
    <w:rPr>
      <w:rFonts w:ascii="Tahoma" w:eastAsia="宋体" w:hAnsi="Tahoma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semiHidden/>
    <w:rPr>
      <w:rFonts w:ascii="Times New Roman" w:eastAsia="宋体" w:hAnsi="Times New Roman"/>
      <w:kern w:val="2"/>
      <w:sz w:val="24"/>
      <w:szCs w:val="24"/>
      <w:lang w:val="en-US" w:eastAsia="zh-CN" w:bidi="ar-SA"/>
    </w:rPr>
  </w:style>
  <w:style w:type="character" w:customStyle="1" w:styleId="Chare">
    <w:name w:val="页脚 Char"/>
    <w:uiPriority w:val="99"/>
    <w:rPr>
      <w:rFonts w:ascii="Tahoma" w:eastAsia="宋体" w:hAnsi="Tahoma"/>
      <w:kern w:val="2"/>
      <w:sz w:val="18"/>
      <w:szCs w:val="18"/>
      <w:lang w:val="en-US" w:eastAsia="zh-CN" w:bidi="ar-SA"/>
    </w:rPr>
  </w:style>
  <w:style w:type="character" w:customStyle="1" w:styleId="yjChar">
    <w:name w:val="yj正文首行缩进 Char"/>
    <w:link w:val="yj"/>
    <w:rPr>
      <w:rFonts w:ascii="Tahoma" w:eastAsia="宋体" w:hAnsi="Tahoma"/>
      <w:sz w:val="24"/>
      <w:szCs w:val="24"/>
    </w:rPr>
  </w:style>
  <w:style w:type="paragraph" w:customStyle="1" w:styleId="yj">
    <w:name w:val="yj正文首行缩进"/>
    <w:basedOn w:val="a5"/>
    <w:link w:val="yjChar"/>
    <w:qFormat/>
    <w:pPr>
      <w:spacing w:before="120" w:line="360" w:lineRule="auto"/>
      <w:ind w:firstLineChars="200" w:firstLine="480"/>
    </w:pPr>
    <w:rPr>
      <w:rFonts w:ascii="Tahoma" w:hAnsi="Tahoma" w:cstheme="minorBidi"/>
      <w:sz w:val="24"/>
    </w:rPr>
  </w:style>
  <w:style w:type="character" w:customStyle="1" w:styleId="MyChar">
    <w:name w:val="My正文 Char"/>
    <w:rPr>
      <w:rFonts w:ascii="Arial" w:eastAsia="宋体" w:hAnsi="Arial" w:cs="Times New Roman"/>
      <w:kern w:val="0"/>
      <w:sz w:val="24"/>
      <w:szCs w:val="20"/>
      <w:lang w:val="en-US" w:eastAsia="zh-CN" w:bidi="ar-SA"/>
    </w:rPr>
  </w:style>
  <w:style w:type="character" w:customStyle="1" w:styleId="Charf">
    <w:name w:val="标准正文格式 Char"/>
    <w:link w:val="aff3"/>
    <w:rPr>
      <w:rFonts w:ascii="Tahoma" w:eastAsia="仿宋_GB2312" w:hAnsi="Tahoma"/>
      <w:bCs/>
      <w:sz w:val="28"/>
    </w:rPr>
  </w:style>
  <w:style w:type="paragraph" w:customStyle="1" w:styleId="aff3">
    <w:name w:val="标准正文格式"/>
    <w:basedOn w:val="a5"/>
    <w:link w:val="Charf"/>
    <w:pPr>
      <w:widowControl/>
      <w:adjustRightInd w:val="0"/>
      <w:spacing w:before="60" w:after="120" w:line="360" w:lineRule="auto"/>
      <w:ind w:firstLineChars="200" w:firstLine="200"/>
      <w:textAlignment w:val="baseline"/>
    </w:pPr>
    <w:rPr>
      <w:rFonts w:ascii="Tahoma" w:eastAsia="仿宋_GB2312" w:hAnsi="Tahoma" w:cstheme="minorBidi"/>
      <w:bCs/>
      <w:sz w:val="28"/>
      <w:szCs w:val="22"/>
    </w:rPr>
  </w:style>
  <w:style w:type="character" w:customStyle="1" w:styleId="Char3">
    <w:name w:val="日期 Char"/>
    <w:link w:val="af1"/>
    <w:rPr>
      <w:rFonts w:ascii="楷体_GB2312" w:eastAsia="楷体_GB2312" w:hAnsi="Tahoma"/>
      <w:sz w:val="32"/>
    </w:rPr>
  </w:style>
  <w:style w:type="character" w:customStyle="1" w:styleId="7Char">
    <w:name w:val="标题 7 Char"/>
    <w:link w:val="7"/>
    <w:rPr>
      <w:rFonts w:ascii="Tahoma" w:eastAsia="宋体" w:hAnsi="Tahoma" w:cs="Times New Roman"/>
      <w:b/>
      <w:sz w:val="24"/>
      <w:szCs w:val="20"/>
    </w:rPr>
  </w:style>
  <w:style w:type="character" w:customStyle="1" w:styleId="Char1Char">
    <w:name w:val="样式 金保文档标准正文 Char + 宋体1 Char"/>
    <w:link w:val="Char16"/>
    <w:rPr>
      <w:rFonts w:ascii="宋体" w:eastAsia="宋体" w:hAnsi="宋体"/>
      <w:sz w:val="24"/>
      <w:szCs w:val="24"/>
    </w:rPr>
  </w:style>
  <w:style w:type="paragraph" w:customStyle="1" w:styleId="Char16">
    <w:name w:val="样式 金保文档标准正文 Char + 宋体1"/>
    <w:basedOn w:val="a5"/>
    <w:link w:val="Char1Char"/>
    <w:pPr>
      <w:spacing w:line="360" w:lineRule="auto"/>
      <w:ind w:firstLineChars="200" w:firstLine="480"/>
      <w:jc w:val="left"/>
    </w:pPr>
    <w:rPr>
      <w:rFonts w:ascii="宋体" w:hAnsi="宋体" w:cstheme="minorBidi"/>
      <w:sz w:val="24"/>
    </w:rPr>
  </w:style>
  <w:style w:type="character" w:customStyle="1" w:styleId="9Char">
    <w:name w:val="标题 9 Char"/>
    <w:link w:val="9"/>
    <w:rPr>
      <w:rFonts w:ascii="Arial" w:eastAsia="黑体" w:hAnsi="Arial" w:cs="Times New Roman"/>
      <w:szCs w:val="20"/>
    </w:rPr>
  </w:style>
  <w:style w:type="character" w:customStyle="1" w:styleId="Char1">
    <w:name w:val="文档结构图 Char"/>
    <w:link w:val="ac"/>
    <w:uiPriority w:val="99"/>
    <w:semiHidden/>
    <w:rPr>
      <w:rFonts w:ascii="Tahoma" w:eastAsia="宋体" w:hAnsi="Tahoma"/>
      <w:sz w:val="24"/>
      <w:szCs w:val="24"/>
      <w:shd w:val="clear" w:color="auto" w:fill="000080"/>
    </w:rPr>
  </w:style>
  <w:style w:type="character" w:customStyle="1" w:styleId="CharCharCharCharCharCharCharCharCharCharCharCharCharCharCharCharCharCharCharCharChar1">
    <w:name w:val="正文首行缩进 Char Char Char Char Char Char Char Char Char Char Char Char Char Char Char Char Char Char Char Char Char1"/>
    <w:basedOn w:val="a8"/>
    <w:rPr>
      <w:rFonts w:ascii="Tahoma" w:eastAsia="宋体" w:hAnsi="Tahoma"/>
      <w:kern w:val="2"/>
      <w:sz w:val="24"/>
      <w:lang w:val="en-US" w:eastAsia="zh-CN" w:bidi="ar-SA"/>
    </w:rPr>
  </w:style>
  <w:style w:type="character" w:customStyle="1" w:styleId="CharChar42">
    <w:name w:val="Char Char42"/>
    <w:semiHidden/>
    <w:qFormat/>
    <w:rPr>
      <w:rFonts w:ascii="Times New Roman" w:eastAsia="宋体" w:hAnsi="Times New Roman"/>
      <w:kern w:val="2"/>
      <w:sz w:val="24"/>
      <w:szCs w:val="24"/>
      <w:lang w:val="en-US" w:eastAsia="zh-CN" w:bidi="ar-SA"/>
    </w:rPr>
  </w:style>
  <w:style w:type="character" w:customStyle="1" w:styleId="NormalIndentCharChar">
    <w:name w:val="Normal Indent Char Char"/>
    <w:rPr>
      <w:rFonts w:ascii="Tahoma" w:eastAsia="宋体" w:hAnsi="Tahoma"/>
      <w:kern w:val="2"/>
      <w:sz w:val="21"/>
      <w:szCs w:val="21"/>
      <w:lang w:val="en-US" w:eastAsia="zh-CN" w:bidi="ar-SA"/>
    </w:rPr>
  </w:style>
  <w:style w:type="paragraph" w:customStyle="1" w:styleId="4h4H4PIM4RefHeading1rh1Headingsqlsect1234h">
    <w:name w:val="样式 标题 4h4H4PIM 4Ref Heading 1rh1Heading sqlsect 1.2.3.4h..."/>
    <w:basedOn w:val="4"/>
    <w:pPr>
      <w:numPr>
        <w:numId w:val="0"/>
      </w:numPr>
      <w:tabs>
        <w:tab w:val="left" w:pos="864"/>
      </w:tabs>
      <w:spacing w:before="240" w:after="240" w:line="240" w:lineRule="atLeast"/>
      <w:ind w:left="864" w:hanging="864"/>
    </w:pPr>
    <w:rPr>
      <w:rFonts w:hAnsi="Arial" w:cs="宋体"/>
    </w:rPr>
  </w:style>
  <w:style w:type="character" w:customStyle="1" w:styleId="Char11">
    <w:name w:val="正文文本 Char1"/>
    <w:basedOn w:val="a8"/>
    <w:link w:val="ae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4">
    <w:name w:val="正文首行缩进 字符"/>
    <w:basedOn w:val="Char11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5">
    <w:name w:val="文档结构图 字符"/>
    <w:basedOn w:val="a8"/>
    <w:uiPriority w:val="99"/>
    <w:semiHidden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Char10">
    <w:name w:val="批注文字 Char1"/>
    <w:basedOn w:val="a8"/>
    <w:link w:val="ad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6">
    <w:name w:val="批注主题 字符"/>
    <w:basedOn w:val="Char10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36">
    <w:name w:val="正文文本 3 字符"/>
    <w:basedOn w:val="a8"/>
    <w:uiPriority w:val="99"/>
    <w:semiHidden/>
    <w:rPr>
      <w:rFonts w:ascii="Times New Roman" w:eastAsia="宋体" w:hAnsi="Times New Roman" w:cs="Times New Roman"/>
      <w:sz w:val="16"/>
      <w:szCs w:val="16"/>
    </w:rPr>
  </w:style>
  <w:style w:type="paragraph" w:customStyle="1" w:styleId="GB231215">
    <w:name w:val="样式 仿宋_GB2312 四号 黑色 行距: 1.5 倍行距"/>
    <w:basedOn w:val="a5"/>
    <w:pPr>
      <w:suppressAutoHyphens/>
      <w:spacing w:before="156" w:line="360" w:lineRule="auto"/>
      <w:ind w:firstLineChars="200" w:firstLine="560"/>
      <w:jc w:val="left"/>
    </w:pPr>
    <w:rPr>
      <w:rFonts w:ascii="仿宋_GB2312" w:eastAsia="仿宋_GB2312"/>
      <w:color w:val="000000"/>
      <w:kern w:val="1"/>
      <w:sz w:val="28"/>
      <w:szCs w:val="20"/>
      <w:lang w:eastAsia="ar-SA"/>
    </w:rPr>
  </w:style>
  <w:style w:type="paragraph" w:customStyle="1" w:styleId="NormalSimple">
    <w:name w:val="NormalSimple"/>
    <w:basedOn w:val="a5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/>
      <w:kern w:val="0"/>
      <w:szCs w:val="20"/>
      <w:lang w:val="en-GB" w:eastAsia="fr-FR"/>
    </w:rPr>
  </w:style>
  <w:style w:type="paragraph" w:customStyle="1" w:styleId="a">
    <w:name w:val="章标题"/>
    <w:next w:val="aff7"/>
    <w:pPr>
      <w:numPr>
        <w:ilvl w:val="1"/>
        <w:numId w:val="2"/>
      </w:numPr>
      <w:spacing w:beforeLines="50" w:before="156" w:afterLines="50" w:after="156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ff7">
    <w:name w:val="段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paragraph" w:customStyle="1" w:styleId="3-">
    <w:name w:val="正文3-序列"/>
    <w:basedOn w:val="35"/>
    <w:pPr>
      <w:tabs>
        <w:tab w:val="left" w:pos="420"/>
        <w:tab w:val="left" w:pos="780"/>
      </w:tabs>
      <w:ind w:leftChars="0" w:left="780" w:hangingChars="200" w:hanging="360"/>
    </w:pPr>
  </w:style>
  <w:style w:type="paragraph" w:customStyle="1" w:styleId="My4">
    <w:name w:val="My标题4"/>
    <w:basedOn w:val="30"/>
    <w:next w:val="a5"/>
    <w:pPr>
      <w:numPr>
        <w:numId w:val="0"/>
      </w:numPr>
      <w:tabs>
        <w:tab w:val="left" w:pos="425"/>
      </w:tabs>
      <w:spacing w:before="260" w:after="260" w:line="416" w:lineRule="auto"/>
      <w:ind w:left="425" w:hanging="425"/>
    </w:pPr>
    <w:rPr>
      <w:sz w:val="24"/>
      <w:szCs w:val="32"/>
    </w:rPr>
  </w:style>
  <w:style w:type="paragraph" w:customStyle="1" w:styleId="indent">
    <w:name w:val="indent"/>
    <w:basedOn w:val="a5"/>
    <w:pPr>
      <w:widowControl/>
      <w:spacing w:before="100" w:beforeAutospacing="1" w:after="100" w:afterAutospacing="1" w:line="320" w:lineRule="atLeast"/>
      <w:ind w:firstLine="480"/>
      <w:jc w:val="left"/>
    </w:pPr>
    <w:rPr>
      <w:rFonts w:ascii="Arial Unicode MS" w:hAnsi="Arial Unicode MS"/>
      <w:kern w:val="0"/>
    </w:rPr>
  </w:style>
  <w:style w:type="character" w:customStyle="1" w:styleId="aff8">
    <w:name w:val="批注框文本 字符"/>
    <w:basedOn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a3">
    <w:name w:val="四级条标题"/>
    <w:basedOn w:val="a2"/>
    <w:next w:val="aff7"/>
    <w:pPr>
      <w:numPr>
        <w:ilvl w:val="5"/>
      </w:numPr>
      <w:outlineLvl w:val="5"/>
    </w:pPr>
  </w:style>
  <w:style w:type="paragraph" w:customStyle="1" w:styleId="a2">
    <w:name w:val="三级条标题"/>
    <w:basedOn w:val="a1"/>
    <w:next w:val="aff7"/>
    <w:pPr>
      <w:numPr>
        <w:ilvl w:val="4"/>
      </w:numPr>
      <w:outlineLvl w:val="4"/>
    </w:pPr>
  </w:style>
  <w:style w:type="paragraph" w:customStyle="1" w:styleId="a1">
    <w:name w:val="二级条标题"/>
    <w:basedOn w:val="a0"/>
    <w:next w:val="aff7"/>
    <w:pPr>
      <w:numPr>
        <w:ilvl w:val="3"/>
      </w:numPr>
      <w:outlineLvl w:val="3"/>
    </w:pPr>
  </w:style>
  <w:style w:type="paragraph" w:customStyle="1" w:styleId="a0">
    <w:name w:val="一级条标题"/>
    <w:basedOn w:val="a"/>
    <w:next w:val="aff7"/>
    <w:pPr>
      <w:numPr>
        <w:ilvl w:val="2"/>
      </w:numPr>
      <w:spacing w:beforeLines="0" w:before="0" w:afterLines="0" w:after="0"/>
      <w:outlineLvl w:val="2"/>
    </w:pPr>
  </w:style>
  <w:style w:type="paragraph" w:customStyle="1" w:styleId="a4">
    <w:name w:val="五级条标题"/>
    <w:basedOn w:val="a3"/>
    <w:next w:val="aff7"/>
    <w:pPr>
      <w:numPr>
        <w:ilvl w:val="6"/>
      </w:numPr>
      <w:outlineLvl w:val="6"/>
    </w:pPr>
  </w:style>
  <w:style w:type="paragraph" w:customStyle="1" w:styleId="52">
    <w:name w:val="标题5"/>
    <w:basedOn w:val="4"/>
    <w:pPr>
      <w:numPr>
        <w:numId w:val="0"/>
      </w:numPr>
      <w:tabs>
        <w:tab w:val="left" w:pos="2084"/>
      </w:tabs>
      <w:spacing w:after="120"/>
      <w:ind w:left="2084" w:hanging="420"/>
      <w:outlineLvl w:val="0"/>
    </w:pPr>
    <w:rPr>
      <w:b w:val="0"/>
      <w:color w:val="000000"/>
    </w:rPr>
  </w:style>
  <w:style w:type="character" w:customStyle="1" w:styleId="aff9">
    <w:name w:val="纯文本 字符"/>
    <w:basedOn w:val="a8"/>
    <w:uiPriority w:val="99"/>
    <w:semiHidden/>
    <w:rPr>
      <w:rFonts w:asciiTheme="minorEastAsia" w:hAnsi="Courier New" w:cs="Courier New"/>
      <w:szCs w:val="24"/>
    </w:rPr>
  </w:style>
  <w:style w:type="paragraph" w:customStyle="1" w:styleId="affa">
    <w:name w:val="表格标题"/>
    <w:basedOn w:val="1"/>
    <w:next w:val="a5"/>
    <w:pPr>
      <w:keepNext/>
      <w:keepLines/>
      <w:pageBreakBefore w:val="0"/>
      <w:tabs>
        <w:tab w:val="left" w:pos="425"/>
      </w:tabs>
      <w:autoSpaceDE/>
      <w:autoSpaceDN/>
      <w:spacing w:before="0" w:line="240" w:lineRule="auto"/>
      <w:ind w:left="425" w:hanging="425"/>
    </w:pPr>
    <w:rPr>
      <w:rFonts w:ascii="Times New Roman" w:hAnsi="Times New Roman" w:cs="Angsana New"/>
      <w:b w:val="0"/>
      <w:kern w:val="28"/>
      <w:sz w:val="24"/>
      <w:szCs w:val="28"/>
      <w:lang w:eastAsia="zh-TW" w:bidi="th-TH"/>
    </w:rPr>
  </w:style>
  <w:style w:type="character" w:customStyle="1" w:styleId="26">
    <w:name w:val="正文文本 2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ffb">
    <w:name w:val="正文文本缩进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27">
    <w:name w:val="样式 正文缩进 + 首行缩进:  2 字符"/>
    <w:basedOn w:val="a7"/>
    <w:pPr>
      <w:spacing w:line="360" w:lineRule="auto"/>
      <w:ind w:firstLine="200"/>
    </w:pPr>
    <w:rPr>
      <w:rFonts w:cs="宋体"/>
      <w:szCs w:val="20"/>
    </w:rPr>
  </w:style>
  <w:style w:type="character" w:customStyle="1" w:styleId="affc">
    <w:name w:val="日期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hAnsi="Calibri" w:cs="宋体"/>
      <w:color w:val="000000"/>
      <w:sz w:val="24"/>
      <w:szCs w:val="24"/>
    </w:rPr>
  </w:style>
  <w:style w:type="paragraph" w:customStyle="1" w:styleId="13">
    <w:name w:val="金保标题1"/>
    <w:basedOn w:val="1"/>
    <w:next w:val="a5"/>
    <w:pPr>
      <w:keepNext/>
      <w:keepLines/>
      <w:widowControl w:val="0"/>
      <w:tabs>
        <w:tab w:val="left" w:pos="1440"/>
        <w:tab w:val="left" w:pos="3240"/>
      </w:tabs>
      <w:autoSpaceDE/>
      <w:autoSpaceDN/>
      <w:spacing w:after="240" w:line="240" w:lineRule="auto"/>
    </w:pPr>
    <w:rPr>
      <w:rFonts w:ascii="宋体" w:eastAsia="黑体" w:hAnsi="宋体"/>
      <w:b w:val="0"/>
      <w:kern w:val="44"/>
      <w:sz w:val="32"/>
      <w:szCs w:val="32"/>
    </w:rPr>
  </w:style>
  <w:style w:type="character" w:customStyle="1" w:styleId="37">
    <w:name w:val="正文文本缩进 3 字符"/>
    <w:basedOn w:val="a8"/>
    <w:uiPriority w:val="99"/>
    <w:semiHidden/>
    <w:rPr>
      <w:rFonts w:ascii="Times New Roman" w:eastAsia="宋体" w:hAnsi="Times New Roman" w:cs="Times New Roman"/>
      <w:sz w:val="16"/>
      <w:szCs w:val="16"/>
    </w:rPr>
  </w:style>
  <w:style w:type="character" w:customStyle="1" w:styleId="28">
    <w:name w:val="正文文本缩进 2 字符"/>
    <w:basedOn w:val="a8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affd">
    <w:name w:val="附录表标题"/>
    <w:next w:val="aff7"/>
    <w:pPr>
      <w:jc w:val="center"/>
      <w:textAlignment w:val="baseline"/>
    </w:pPr>
    <w:rPr>
      <w:rFonts w:ascii="黑体" w:eastAsia="黑体" w:hAnsi="Times New Roman" w:cs="Times New Roman"/>
      <w:kern w:val="21"/>
      <w:sz w:val="21"/>
    </w:rPr>
  </w:style>
  <w:style w:type="paragraph" w:customStyle="1" w:styleId="62">
    <w:name w:val="章节标题6"/>
    <w:basedOn w:val="a5"/>
    <w:pPr>
      <w:keepNext/>
      <w:keepLines/>
      <w:tabs>
        <w:tab w:val="left" w:pos="1800"/>
      </w:tabs>
      <w:spacing w:before="156" w:after="156" w:line="320" w:lineRule="auto"/>
      <w:ind w:left="1134" w:hanging="1134"/>
      <w:outlineLvl w:val="5"/>
    </w:pPr>
    <w:rPr>
      <w:rFonts w:ascii="Arial" w:eastAsia="黑体" w:hAnsi="Arial"/>
      <w:b/>
      <w:bCs/>
    </w:rPr>
  </w:style>
  <w:style w:type="paragraph" w:customStyle="1" w:styleId="affe">
    <w:name w:val="文字列表"/>
    <w:basedOn w:val="a6"/>
    <w:pPr>
      <w:tabs>
        <w:tab w:val="left" w:pos="720"/>
        <w:tab w:val="left" w:pos="1440"/>
      </w:tabs>
      <w:spacing w:line="360" w:lineRule="auto"/>
      <w:ind w:left="720" w:rightChars="200" w:right="200" w:hanging="720"/>
    </w:pPr>
    <w:rPr>
      <w:rFonts w:ascii="楷体_GB2312" w:eastAsia="楷体_GB2312"/>
    </w:rPr>
  </w:style>
  <w:style w:type="paragraph" w:customStyle="1" w:styleId="14">
    <w:name w:val="修订1"/>
    <w:semiHidden/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Charf0">
    <w:name w:val="Char"/>
    <w:basedOn w:val="a5"/>
    <w:pPr>
      <w:widowControl/>
      <w:spacing w:line="360" w:lineRule="auto"/>
      <w:jc w:val="left"/>
    </w:pPr>
    <w:rPr>
      <w:rFonts w:ascii="Verdana" w:hAnsi="Verdana"/>
      <w:kern w:val="0"/>
      <w:sz w:val="24"/>
    </w:rPr>
  </w:style>
  <w:style w:type="paragraph" w:styleId="afff">
    <w:name w:val="List Paragraph"/>
    <w:basedOn w:val="a5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ff0">
    <w:name w:val="文档正文"/>
    <w:basedOn w:val="a5"/>
    <w:pPr>
      <w:adjustRightInd w:val="0"/>
      <w:spacing w:line="480" w:lineRule="atLeast"/>
      <w:ind w:firstLineChars="200" w:firstLine="567"/>
    </w:pPr>
    <w:rPr>
      <w:rFonts w:ascii="宋体" w:hAnsi="宋体" w:hint="eastAsia"/>
      <w:kern w:val="0"/>
      <w:sz w:val="28"/>
      <w:szCs w:val="20"/>
    </w:rPr>
  </w:style>
  <w:style w:type="paragraph" w:customStyle="1" w:styleId="38">
    <w:name w:val="章节标题3"/>
    <w:basedOn w:val="a5"/>
    <w:pPr>
      <w:keepNext/>
      <w:keepLines/>
      <w:tabs>
        <w:tab w:val="left" w:pos="709"/>
      </w:tabs>
      <w:spacing w:before="260" w:after="260" w:line="415" w:lineRule="auto"/>
      <w:ind w:left="709" w:hanging="709"/>
      <w:outlineLvl w:val="2"/>
    </w:pPr>
    <w:rPr>
      <w:b/>
      <w:bCs/>
      <w:sz w:val="30"/>
      <w:szCs w:val="32"/>
    </w:rPr>
  </w:style>
  <w:style w:type="character" w:customStyle="1" w:styleId="afff1">
    <w:name w:val="脚注文本 字符"/>
    <w:basedOn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afff2">
    <w:name w:val="图脚"/>
    <w:basedOn w:val="a5"/>
    <w:pPr>
      <w:tabs>
        <w:tab w:val="left" w:pos="840"/>
      </w:tabs>
      <w:spacing w:before="200" w:line="360" w:lineRule="auto"/>
      <w:ind w:left="840" w:hanging="420"/>
      <w:jc w:val="center"/>
    </w:pPr>
    <w:rPr>
      <w:rFonts w:eastAsia="黑体"/>
      <w:szCs w:val="28"/>
    </w:rPr>
  </w:style>
  <w:style w:type="paragraph" w:customStyle="1" w:styleId="afff3">
    <w:name w:val="文本框文字"/>
    <w:basedOn w:val="ae"/>
    <w:pPr>
      <w:widowControl/>
      <w:adjustRightInd w:val="0"/>
      <w:spacing w:after="0"/>
    </w:pPr>
    <w:rPr>
      <w:rFonts w:ascii="Tahoma" w:hAnsi="Tahoma"/>
      <w:kern w:val="0"/>
      <w:szCs w:val="20"/>
    </w:rPr>
  </w:style>
  <w:style w:type="paragraph" w:customStyle="1" w:styleId="my5">
    <w:name w:val="my标题5"/>
    <w:basedOn w:val="a5"/>
    <w:pPr>
      <w:tabs>
        <w:tab w:val="left" w:pos="992"/>
      </w:tabs>
      <w:ind w:left="992" w:hanging="992"/>
    </w:pPr>
  </w:style>
  <w:style w:type="paragraph" w:customStyle="1" w:styleId="My1">
    <w:name w:val="My编号1"/>
    <w:basedOn w:val="a5"/>
    <w:pPr>
      <w:tabs>
        <w:tab w:val="left" w:pos="1680"/>
      </w:tabs>
      <w:adjustRightInd w:val="0"/>
      <w:spacing w:before="120" w:line="360" w:lineRule="auto"/>
      <w:ind w:left="1680" w:hanging="420"/>
      <w:textAlignment w:val="baseline"/>
    </w:pPr>
    <w:rPr>
      <w:rFonts w:ascii="宋体" w:hAnsi="宋体"/>
      <w:kern w:val="0"/>
      <w:szCs w:val="20"/>
    </w:rPr>
  </w:style>
  <w:style w:type="paragraph" w:customStyle="1" w:styleId="My10">
    <w:name w:val="My标题1"/>
    <w:basedOn w:val="1"/>
    <w:next w:val="a5"/>
    <w:pPr>
      <w:keepNext/>
      <w:keepLines/>
      <w:pageBreakBefore w:val="0"/>
      <w:widowControl w:val="0"/>
      <w:tabs>
        <w:tab w:val="left" w:pos="425"/>
      </w:tabs>
      <w:autoSpaceDE/>
      <w:autoSpaceDN/>
      <w:adjustRightInd w:val="0"/>
      <w:spacing w:before="120" w:after="360"/>
      <w:ind w:left="425" w:hanging="425"/>
      <w:textAlignment w:val="baseline"/>
    </w:pPr>
    <w:rPr>
      <w:b w:val="0"/>
      <w:kern w:val="44"/>
      <w:sz w:val="32"/>
    </w:rPr>
  </w:style>
  <w:style w:type="paragraph" w:customStyle="1" w:styleId="15">
    <w:name w:val="样式1"/>
    <w:basedOn w:val="a5"/>
    <w:next w:val="a5"/>
    <w:pPr>
      <w:jc w:val="center"/>
    </w:pPr>
    <w:rPr>
      <w:sz w:val="18"/>
      <w:szCs w:val="18"/>
    </w:rPr>
  </w:style>
  <w:style w:type="paragraph" w:customStyle="1" w:styleId="afff4">
    <w:name w:val="列项——"/>
    <w:pPr>
      <w:widowControl w:val="0"/>
      <w:tabs>
        <w:tab w:val="left" w:pos="1140"/>
      </w:tabs>
      <w:ind w:left="420" w:hanging="420"/>
      <w:jc w:val="both"/>
    </w:pPr>
    <w:rPr>
      <w:rFonts w:ascii="宋体" w:eastAsia="宋体" w:hAnsi="Times New Roman" w:cs="Times New Roman"/>
      <w:sz w:val="21"/>
    </w:rPr>
  </w:style>
  <w:style w:type="paragraph" w:customStyle="1" w:styleId="afff5">
    <w:name w:val="方点"/>
    <w:basedOn w:val="a5"/>
    <w:pPr>
      <w:spacing w:beforeLines="50" w:before="156"/>
    </w:pPr>
    <w:rPr>
      <w:b/>
      <w:bCs/>
      <w:szCs w:val="20"/>
    </w:rPr>
  </w:style>
  <w:style w:type="paragraph" w:customStyle="1" w:styleId="16">
    <w:name w:val="项目符1"/>
    <w:basedOn w:val="a5"/>
    <w:next w:val="a5"/>
    <w:pPr>
      <w:tabs>
        <w:tab w:val="left" w:pos="425"/>
      </w:tabs>
      <w:spacing w:before="60" w:line="360" w:lineRule="auto"/>
      <w:ind w:left="420" w:hanging="420"/>
    </w:pPr>
    <w:rPr>
      <w:spacing w:val="6"/>
      <w:szCs w:val="20"/>
    </w:rPr>
  </w:style>
  <w:style w:type="paragraph" w:customStyle="1" w:styleId="29">
    <w:name w:val="章节标题2"/>
    <w:basedOn w:val="a5"/>
    <w:next w:val="38"/>
    <w:pPr>
      <w:keepNext/>
      <w:keepLines/>
      <w:tabs>
        <w:tab w:val="left" w:pos="567"/>
      </w:tabs>
      <w:spacing w:before="260" w:after="260" w:line="415" w:lineRule="auto"/>
      <w:ind w:left="567" w:hanging="567"/>
      <w:outlineLvl w:val="1"/>
    </w:pPr>
    <w:rPr>
      <w:b/>
      <w:bCs/>
      <w:sz w:val="32"/>
      <w:szCs w:val="32"/>
    </w:rPr>
  </w:style>
  <w:style w:type="paragraph" w:customStyle="1" w:styleId="tyu">
    <w:name w:val="tyu正文"/>
    <w:basedOn w:val="a5"/>
    <w:pPr>
      <w:spacing w:line="360" w:lineRule="auto"/>
      <w:ind w:firstLine="420"/>
    </w:pPr>
    <w:rPr>
      <w:rFonts w:ascii="Calibri" w:hAnsi="Calibri" w:cs="宋体"/>
      <w:szCs w:val="20"/>
    </w:rPr>
  </w:style>
  <w:style w:type="paragraph" w:customStyle="1" w:styleId="44">
    <w:name w:val="标题4——4"/>
    <w:basedOn w:val="4"/>
    <w:next w:val="a5"/>
    <w:pPr>
      <w:numPr>
        <w:numId w:val="0"/>
      </w:numPr>
      <w:spacing w:beforeLines="50" w:before="156"/>
      <w:ind w:right="2"/>
    </w:pPr>
    <w:rPr>
      <w:rFonts w:eastAsia="楷体_GB2312" w:hAnsi="Arial"/>
      <w:b w:val="0"/>
      <w:bCs w:val="0"/>
      <w:szCs w:val="30"/>
    </w:rPr>
  </w:style>
  <w:style w:type="paragraph" w:customStyle="1" w:styleId="1H11l0SectionHeadHeader1h1Level1HeadPIM1He">
    <w:name w:val="样式 标题 1H1章节1l0Section HeadHeader1h1Level 1 HeadPIM 1He..."/>
    <w:basedOn w:val="1"/>
    <w:pPr>
      <w:ind w:left="420" w:hanging="420"/>
      <w:jc w:val="both"/>
    </w:pPr>
    <w:rPr>
      <w:rFonts w:cs="宋体"/>
    </w:rPr>
  </w:style>
  <w:style w:type="paragraph" w:customStyle="1" w:styleId="afff6">
    <w:name w:val="规范正文"/>
    <w:basedOn w:val="a5"/>
    <w:pPr>
      <w:adjustRightInd w:val="0"/>
      <w:spacing w:line="360" w:lineRule="auto"/>
      <w:ind w:left="480"/>
      <w:textAlignment w:val="baseline"/>
    </w:pPr>
    <w:rPr>
      <w:kern w:val="0"/>
      <w:szCs w:val="20"/>
    </w:rPr>
  </w:style>
  <w:style w:type="paragraph" w:customStyle="1" w:styleId="43">
    <w:name w:val="章节标题4"/>
    <w:basedOn w:val="a5"/>
    <w:pPr>
      <w:keepNext/>
      <w:keepLines/>
      <w:tabs>
        <w:tab w:val="left" w:pos="1080"/>
      </w:tabs>
      <w:spacing w:before="280" w:after="290" w:line="377" w:lineRule="auto"/>
      <w:ind w:left="851" w:hanging="851"/>
      <w:outlineLvl w:val="3"/>
    </w:pPr>
    <w:rPr>
      <w:b/>
      <w:bCs/>
      <w:sz w:val="28"/>
      <w:szCs w:val="28"/>
    </w:rPr>
  </w:style>
  <w:style w:type="paragraph" w:customStyle="1" w:styleId="afff7">
    <w:name w:val="方案正文"/>
    <w:basedOn w:val="a5"/>
    <w:pPr>
      <w:suppressAutoHyphens/>
      <w:spacing w:line="360" w:lineRule="auto"/>
      <w:ind w:firstLine="200"/>
    </w:pPr>
    <w:rPr>
      <w:kern w:val="1"/>
      <w:lang w:eastAsia="ar-SA"/>
    </w:rPr>
  </w:style>
  <w:style w:type="paragraph" w:customStyle="1" w:styleId="afff8">
    <w:name w:val="单项"/>
    <w:basedOn w:val="a5"/>
    <w:next w:val="a5"/>
    <w:pPr>
      <w:tabs>
        <w:tab w:val="left" w:pos="840"/>
      </w:tabs>
      <w:spacing w:before="200" w:line="360" w:lineRule="auto"/>
      <w:ind w:left="420" w:hanging="420"/>
    </w:pPr>
    <w:rPr>
      <w:b/>
      <w:bCs/>
    </w:rPr>
  </w:style>
  <w:style w:type="paragraph" w:customStyle="1" w:styleId="2a">
    <w:name w:val="文本正文2"/>
    <w:basedOn w:val="aff1"/>
    <w:pPr>
      <w:ind w:firstLine="0"/>
    </w:pPr>
  </w:style>
  <w:style w:type="paragraph" w:customStyle="1" w:styleId="StyleHeading3h3Heading3-oldLevel3HeadH3level3PIM3se">
    <w:name w:val="Style Heading 3h3Heading 3 - oldLevel 3 HeadH3level_3PIM 3se..."/>
    <w:basedOn w:val="30"/>
    <w:pPr>
      <w:numPr>
        <w:numId w:val="0"/>
      </w:numPr>
      <w:tabs>
        <w:tab w:val="left" w:pos="709"/>
      </w:tabs>
      <w:spacing w:before="260" w:after="260" w:line="416" w:lineRule="auto"/>
      <w:ind w:left="709" w:hanging="709"/>
    </w:pPr>
    <w:rPr>
      <w:bCs/>
      <w:sz w:val="32"/>
    </w:rPr>
  </w:style>
  <w:style w:type="paragraph" w:customStyle="1" w:styleId="afff9">
    <w:name w:val="系统标题"/>
    <w:basedOn w:val="a5"/>
    <w:pPr>
      <w:tabs>
        <w:tab w:val="left" w:pos="420"/>
      </w:tabs>
      <w:ind w:left="420" w:hanging="420"/>
    </w:pPr>
  </w:style>
  <w:style w:type="paragraph" w:customStyle="1" w:styleId="53">
    <w:name w:val="章节标题5"/>
    <w:basedOn w:val="a5"/>
    <w:pPr>
      <w:keepNext/>
      <w:keepLines/>
      <w:tabs>
        <w:tab w:val="left" w:pos="1440"/>
      </w:tabs>
      <w:spacing w:beforeLines="50" w:before="156" w:afterLines="50" w:after="156" w:line="377" w:lineRule="auto"/>
      <w:ind w:left="992" w:hanging="992"/>
      <w:outlineLvl w:val="4"/>
    </w:pPr>
    <w:rPr>
      <w:b/>
      <w:bCs/>
    </w:rPr>
  </w:style>
  <w:style w:type="paragraph" w:customStyle="1" w:styleId="afffa">
    <w:name w:val="功能列表"/>
    <w:basedOn w:val="a5"/>
    <w:pPr>
      <w:tabs>
        <w:tab w:val="left" w:pos="900"/>
      </w:tabs>
      <w:spacing w:line="360" w:lineRule="auto"/>
      <w:ind w:left="900" w:hanging="420"/>
    </w:pPr>
  </w:style>
  <w:style w:type="paragraph" w:customStyle="1" w:styleId="yj0">
    <w:name w:val="yj正文"/>
    <w:basedOn w:val="a5"/>
    <w:pPr>
      <w:widowControl/>
      <w:spacing w:beforeLines="50" w:before="156"/>
      <w:jc w:val="left"/>
    </w:pPr>
    <w:rPr>
      <w:kern w:val="0"/>
      <w:sz w:val="24"/>
      <w:szCs w:val="20"/>
      <w:lang w:eastAsia="en-US" w:bidi="en-US"/>
    </w:rPr>
  </w:style>
  <w:style w:type="paragraph" w:customStyle="1" w:styleId="yj1">
    <w:name w:val="yj标题1"/>
    <w:basedOn w:val="a5"/>
    <w:pPr>
      <w:spacing w:line="360" w:lineRule="auto"/>
      <w:ind w:left="900" w:hanging="420"/>
      <w:outlineLvl w:val="0"/>
    </w:pPr>
    <w:rPr>
      <w:b/>
    </w:rPr>
  </w:style>
  <w:style w:type="paragraph" w:customStyle="1" w:styleId="afffb">
    <w:name w:val="文档正文（外部）"/>
    <w:basedOn w:val="a5"/>
    <w:pPr>
      <w:spacing w:line="360" w:lineRule="auto"/>
    </w:pPr>
    <w:rPr>
      <w:sz w:val="28"/>
    </w:rPr>
  </w:style>
  <w:style w:type="paragraph" w:customStyle="1" w:styleId="Normal0">
    <w:name w:val="Normal0"/>
    <w:rPr>
      <w:rFonts w:ascii="Times New Roman" w:eastAsia="宋体" w:hAnsi="Times New Roman" w:cs="Times New Roman"/>
      <w:lang w:eastAsia="en-US"/>
    </w:rPr>
  </w:style>
  <w:style w:type="paragraph" w:customStyle="1" w:styleId="wonder1">
    <w:name w:val="wonder正文编号层次1"/>
    <w:basedOn w:val="a5"/>
    <w:qFormat/>
    <w:pPr>
      <w:widowControl/>
      <w:tabs>
        <w:tab w:val="left" w:pos="840"/>
      </w:tabs>
      <w:overflowPunct w:val="0"/>
      <w:autoSpaceDE w:val="0"/>
      <w:autoSpaceDN w:val="0"/>
      <w:adjustRightInd w:val="0"/>
      <w:spacing w:before="120" w:after="120" w:line="360" w:lineRule="auto"/>
      <w:ind w:left="420" w:hanging="420"/>
      <w:textAlignment w:val="baseline"/>
    </w:pPr>
  </w:style>
  <w:style w:type="paragraph" w:customStyle="1" w:styleId="afffc">
    <w:name w:val="前言、引言标题"/>
    <w:next w:val="a5"/>
    <w:pPr>
      <w:shd w:val="clear" w:color="FFFFFF" w:fill="FFFFFF"/>
      <w:spacing w:before="640" w:after="560"/>
      <w:ind w:left="420" w:hanging="420"/>
      <w:jc w:val="center"/>
      <w:outlineLvl w:val="0"/>
    </w:pPr>
    <w:rPr>
      <w:rFonts w:ascii="黑体" w:eastAsia="黑体" w:hAnsi="Times New Roman" w:cs="Times New Roman"/>
      <w:sz w:val="32"/>
    </w:rPr>
  </w:style>
  <w:style w:type="paragraph" w:customStyle="1" w:styleId="My11">
    <w:name w:val="My表格1"/>
    <w:basedOn w:val="a5"/>
    <w:pPr>
      <w:spacing w:before="120" w:after="120"/>
    </w:pPr>
    <w:rPr>
      <w:rFonts w:ascii="Arial" w:hAnsi="Arial"/>
      <w:szCs w:val="20"/>
    </w:rPr>
  </w:style>
  <w:style w:type="paragraph" w:customStyle="1" w:styleId="2b">
    <w:name w:val="项目2"/>
    <w:basedOn w:val="a5"/>
    <w:pPr>
      <w:tabs>
        <w:tab w:val="left" w:pos="900"/>
      </w:tabs>
      <w:spacing w:line="360" w:lineRule="auto"/>
      <w:ind w:left="900" w:hanging="420"/>
    </w:pPr>
  </w:style>
  <w:style w:type="paragraph" w:customStyle="1" w:styleId="afffd">
    <w:name w:val="网新正文文本"/>
    <w:qFormat/>
    <w:pPr>
      <w:spacing w:line="360" w:lineRule="auto"/>
      <w:ind w:firstLineChars="200" w:firstLine="200"/>
    </w:pPr>
    <w:rPr>
      <w:rFonts w:ascii="Calibri" w:eastAsia="宋体" w:hAnsi="Calibri" w:cs="Times New Roman"/>
      <w:kern w:val="2"/>
      <w:sz w:val="24"/>
      <w:szCs w:val="22"/>
    </w:rPr>
  </w:style>
  <w:style w:type="paragraph" w:customStyle="1" w:styleId="afffe">
    <w:name w:val="表格内容"/>
    <w:basedOn w:val="a5"/>
    <w:pPr>
      <w:spacing w:beforeLines="20" w:before="62" w:afterLines="10" w:after="31" w:line="60" w:lineRule="auto"/>
    </w:pPr>
  </w:style>
  <w:style w:type="paragraph" w:customStyle="1" w:styleId="affff">
    <w:name w:val="自定义正文"/>
    <w:basedOn w:val="a5"/>
    <w:pPr>
      <w:spacing w:before="200" w:line="360" w:lineRule="auto"/>
      <w:ind w:firstLineChars="200" w:firstLine="200"/>
    </w:pPr>
  </w:style>
  <w:style w:type="paragraph" w:customStyle="1" w:styleId="WW-">
    <w:name w:val="WW-正文缩进"/>
    <w:basedOn w:val="a5"/>
    <w:pPr>
      <w:suppressAutoHyphens/>
    </w:pPr>
    <w:rPr>
      <w:kern w:val="1"/>
      <w:szCs w:val="20"/>
      <w:lang w:eastAsia="ar-SA"/>
    </w:rPr>
  </w:style>
  <w:style w:type="paragraph" w:customStyle="1" w:styleId="My2">
    <w:name w:val="My标题2"/>
    <w:basedOn w:val="20"/>
    <w:next w:val="a5"/>
    <w:pPr>
      <w:numPr>
        <w:numId w:val="0"/>
      </w:numPr>
      <w:tabs>
        <w:tab w:val="left" w:pos="720"/>
      </w:tabs>
      <w:adjustRightInd w:val="0"/>
      <w:spacing w:before="360" w:after="120"/>
      <w:ind w:left="567" w:hanging="567"/>
      <w:jc w:val="left"/>
      <w:textAlignment w:val="baseline"/>
    </w:pPr>
    <w:rPr>
      <w:b w:val="0"/>
      <w:kern w:val="0"/>
      <w:sz w:val="24"/>
    </w:rPr>
  </w:style>
  <w:style w:type="paragraph" w:customStyle="1" w:styleId="my0">
    <w:name w:val="my"/>
    <w:basedOn w:val="a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My3">
    <w:name w:val="My标题3"/>
    <w:basedOn w:val="30"/>
    <w:next w:val="a5"/>
    <w:pPr>
      <w:numPr>
        <w:numId w:val="0"/>
      </w:numPr>
      <w:tabs>
        <w:tab w:val="left" w:pos="1080"/>
      </w:tabs>
      <w:spacing w:before="260" w:after="260" w:line="416" w:lineRule="auto"/>
      <w:ind w:left="709" w:hanging="709"/>
    </w:pPr>
    <w:rPr>
      <w:rFonts w:ascii="Arial" w:hAnsi="Arial"/>
      <w:sz w:val="24"/>
    </w:rPr>
  </w:style>
  <w:style w:type="paragraph" w:customStyle="1" w:styleId="17">
    <w:name w:val="正文文本1"/>
    <w:basedOn w:val="a5"/>
    <w:pPr>
      <w:spacing w:after="120"/>
    </w:pPr>
    <w:rPr>
      <w:szCs w:val="20"/>
    </w:rPr>
  </w:style>
  <w:style w:type="paragraph" w:customStyle="1" w:styleId="18">
    <w:name w:val="章节标题1"/>
    <w:basedOn w:val="a5"/>
    <w:next w:val="29"/>
    <w:pPr>
      <w:keepNext/>
      <w:keepLines/>
      <w:tabs>
        <w:tab w:val="left" w:pos="1800"/>
      </w:tabs>
      <w:spacing w:before="340" w:after="330" w:line="578" w:lineRule="auto"/>
      <w:ind w:left="425" w:hanging="425"/>
      <w:outlineLvl w:val="0"/>
    </w:pPr>
    <w:rPr>
      <w:b/>
      <w:bCs/>
      <w:kern w:val="44"/>
      <w:sz w:val="36"/>
      <w:szCs w:val="44"/>
    </w:rPr>
  </w:style>
  <w:style w:type="paragraph" w:customStyle="1" w:styleId="TableDescription">
    <w:name w:val="Table Description"/>
    <w:next w:val="a5"/>
    <w:pPr>
      <w:keepNext/>
      <w:snapToGrid w:val="0"/>
      <w:spacing w:before="160" w:after="80"/>
      <w:jc w:val="center"/>
    </w:pPr>
    <w:rPr>
      <w:rFonts w:ascii="Arial" w:eastAsia="黑体" w:hAnsi="Arial" w:cs="Arial"/>
      <w:sz w:val="18"/>
      <w:szCs w:val="18"/>
    </w:rPr>
  </w:style>
  <w:style w:type="paragraph" w:customStyle="1" w:styleId="7815">
    <w:name w:val="样式 宋体 段后: 7.8 磅 行距: 1.5 倍行距"/>
    <w:basedOn w:val="a5"/>
    <w:pPr>
      <w:spacing w:beforeLines="50" w:before="156" w:after="50" w:line="360" w:lineRule="auto"/>
      <w:ind w:leftChars="500" w:left="1050"/>
    </w:pPr>
    <w:rPr>
      <w:rFonts w:ascii="宋体" w:hAnsi="宋体" w:cs="宋体"/>
      <w:szCs w:val="20"/>
    </w:rPr>
  </w:style>
  <w:style w:type="paragraph" w:customStyle="1" w:styleId="TOC1">
    <w:name w:val="TOC 标题1"/>
    <w:basedOn w:val="1"/>
    <w:next w:val="a5"/>
    <w:uiPriority w:val="39"/>
    <w:qFormat/>
    <w:pPr>
      <w:keepNext/>
      <w:keepLines/>
      <w:pageBreakBefore w:val="0"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6615">
    <w:name w:val="样式 标题 3 + 段前: 6 磅 段后: 6 磅 行距: 1.5 倍行距"/>
    <w:basedOn w:val="a5"/>
    <w:next w:val="a5"/>
    <w:pPr>
      <w:keepLines/>
      <w:widowControl/>
      <w:spacing w:before="120" w:after="120" w:line="360" w:lineRule="auto"/>
      <w:outlineLvl w:val="2"/>
    </w:pPr>
    <w:rPr>
      <w:b/>
      <w:color w:val="000000"/>
      <w:sz w:val="32"/>
      <w:szCs w:val="20"/>
    </w:rPr>
  </w:style>
  <w:style w:type="paragraph" w:customStyle="1" w:styleId="222">
    <w:name w:val="样式 样式 正文首行缩进 2 + 首行缩进:  2 字符 + 首行缩进:  2 字符"/>
    <w:basedOn w:val="a5"/>
    <w:pPr>
      <w:spacing w:line="360" w:lineRule="auto"/>
      <w:ind w:firstLineChars="200" w:firstLine="48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36</Pages>
  <Words>3742</Words>
  <Characters>21330</Characters>
  <Application>Microsoft Office Word</Application>
  <DocSecurity>0</DocSecurity>
  <Lines>177</Lines>
  <Paragraphs>50</Paragraphs>
  <ScaleCrop>false</ScaleCrop>
  <Company/>
  <LinksUpToDate>false</LinksUpToDate>
  <CharactersWithSpaces>25022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</cp:lastModifiedBy>
  <cp:revision>87</cp:revision>
  <dcterms:created xsi:type="dcterms:W3CDTF">2020-08-04T06:34:00Z</dcterms:created>
  <dcterms:modified xsi:type="dcterms:W3CDTF">2021-09-16T07:13:00Z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